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F8E" w:rsidRDefault="00E06B2A">
      <w:pPr>
        <w:pStyle w:val="TextBody"/>
        <w:rPr>
          <w:rFonts w:ascii="URWPalladioL" w:hAnsi="URWPalladioL"/>
        </w:rPr>
      </w:pPr>
      <w:bookmarkStart w:id="0" w:name="_GoBack"/>
      <w:bookmarkEnd w:id="0"/>
      <w:r>
        <w:rPr>
          <w:rFonts w:ascii="URWPalladioL" w:hAnsi="URWPalladioL"/>
          <w:b/>
        </w:rPr>
        <w:t xml:space="preserve">PI NAME: </w:t>
      </w:r>
      <w:r>
        <w:rPr>
          <w:rFonts w:ascii="URWPalladioL" w:hAnsi="URWPalladioL"/>
        </w:rPr>
        <w:t xml:space="preserve">Asantha Cooray </w:t>
      </w:r>
    </w:p>
    <w:p w:rsidR="00EB6F8E" w:rsidRDefault="00E06B2A">
      <w:pPr>
        <w:pStyle w:val="TextBody"/>
        <w:rPr>
          <w:rFonts w:ascii="URWPalladioL" w:hAnsi="URWPalladioL"/>
        </w:rPr>
      </w:pPr>
      <w:r>
        <w:rPr>
          <w:rFonts w:ascii="URWPalladioL" w:hAnsi="URWPalladioL"/>
          <w:b/>
        </w:rPr>
        <w:t xml:space="preserve">Science Education Title: </w:t>
      </w:r>
      <w:r>
        <w:rPr>
          <w:rFonts w:ascii="URWPalladioL" w:hAnsi="URWPalladioL"/>
        </w:rPr>
        <w:t>Rotational Inertia</w:t>
      </w:r>
    </w:p>
    <w:p w:rsidR="00EB6F8E" w:rsidRDefault="00E06B2A">
      <w:pPr>
        <w:pStyle w:val="TextBody"/>
        <w:rPr>
          <w:rFonts w:ascii="URWPalladioL" w:hAnsi="URWPalladioL"/>
        </w:rPr>
      </w:pPr>
      <w:r>
        <w:rPr>
          <w:rFonts w:ascii="URWPalladioL" w:hAnsi="URWPalladioL"/>
          <w:b/>
        </w:rPr>
        <w:t xml:space="preserve">Overview: </w:t>
      </w:r>
      <w:r>
        <w:rPr>
          <w:rFonts w:ascii="URWPalladioL" w:hAnsi="URWPalladioL"/>
        </w:rPr>
        <w:t xml:space="preserve">Inertia is the resistance of an object to being accelerated. In linear kinematics this concept is directly related to the mass of an object. The more massive an object the more force is required to accelerate that object. This is seen directly in Newton's </w:t>
      </w:r>
      <w:ins w:id="1" w:author="Unknown Author" w:date="2016-07-27T13:04:00Z">
        <w:r>
          <w:rPr>
            <w:rFonts w:ascii="URWPalladioL" w:hAnsi="URWPalladioL"/>
          </w:rPr>
          <w:t>second</w:t>
        </w:r>
      </w:ins>
      <w:del w:id="2" w:author="Unknown Author" w:date="2016-07-27T13:04:00Z">
        <w:r>
          <w:rPr>
            <w:rFonts w:ascii="URWPalladioL" w:hAnsi="URWPalladioL"/>
          </w:rPr>
          <w:delText>third</w:delText>
        </w:r>
      </w:del>
      <w:r>
        <w:rPr>
          <w:rFonts w:ascii="URWPalladioL" w:hAnsi="URWPalladioL"/>
        </w:rPr>
        <w:t xml:space="preserve"> law which states that force is equal to mass times acceleration. </w:t>
      </w:r>
    </w:p>
    <w:p w:rsidR="00EB6F8E" w:rsidRDefault="00E06B2A">
      <w:pPr>
        <w:pStyle w:val="TextBody"/>
        <w:rPr>
          <w:rFonts w:ascii="URWPalladioL" w:hAnsi="URWPalladioL"/>
        </w:rPr>
      </w:pPr>
      <w:r>
        <w:rPr>
          <w:rFonts w:ascii="URWPalladioL" w:hAnsi="URWPalladioL"/>
        </w:rPr>
        <w:t>For rotation there is a similar concept called rotational inertia. In this case rotational inertia is the resistance of an object to being rotationally accelerated. Rotational in</w:t>
      </w:r>
      <w:r>
        <w:rPr>
          <w:rFonts w:ascii="URWPalladioL" w:hAnsi="URWPalladioL"/>
        </w:rPr>
        <w:t>ertia is dependent not only on mass but the distance that mass is from the center of rotation.</w:t>
      </w:r>
    </w:p>
    <w:p w:rsidR="00EB6F8E" w:rsidRDefault="00E06B2A">
      <w:pPr>
        <w:pStyle w:val="TextBody"/>
        <w:rPr>
          <w:rFonts w:ascii="URWPalladioL" w:hAnsi="URWPalladioL"/>
        </w:rPr>
      </w:pPr>
      <w:r>
        <w:rPr>
          <w:rFonts w:ascii="URWPalladioL" w:hAnsi="URWPalladioL"/>
        </w:rPr>
        <w:t>The goal of this experiment is to measure the rotational inertia of two masses rotating and to check the dependence of mass and distance from the axis of rotatio</w:t>
      </w:r>
      <w:r>
        <w:rPr>
          <w:rFonts w:ascii="URWPalladioL" w:hAnsi="URWPalladioL"/>
        </w:rPr>
        <w:t>n.</w:t>
      </w:r>
    </w:p>
    <w:p w:rsidR="00EB6F8E" w:rsidRDefault="00EB6F8E">
      <w:pPr>
        <w:pStyle w:val="TextBody"/>
        <w:rPr>
          <w:rFonts w:ascii="URWPalladioL" w:hAnsi="URWPalladioL"/>
        </w:rPr>
      </w:pPr>
    </w:p>
    <w:p w:rsidR="00EB6F8E" w:rsidRDefault="00E06B2A">
      <w:pPr>
        <w:pStyle w:val="TextBody"/>
        <w:rPr>
          <w:rFonts w:ascii="URWPalladioL" w:hAnsi="URWPalladioL"/>
        </w:rPr>
      </w:pPr>
      <w:r>
        <w:rPr>
          <w:rFonts w:ascii="URWPalladioL" w:hAnsi="URWPalladioL"/>
          <w:b/>
        </w:rPr>
        <w:t xml:space="preserve">Principles of Rotational Inertia: </w:t>
      </w:r>
      <w:r>
        <w:rPr>
          <w:rFonts w:ascii="URWPalladioL" w:hAnsi="URWPalladioL"/>
        </w:rPr>
        <w:t>A certain object or system of objects has some rotational inertia. The rotational inertia about a certain axis is called the moment of inertia. Because the distance from the mass to the axis of rotation is important</w:t>
      </w:r>
      <w:ins w:id="3" w:author="Unknown Author" w:date="2016-07-27T13:06:00Z">
        <w:r>
          <w:rPr>
            <w:rFonts w:ascii="URWPalladioL" w:hAnsi="URWPalladioL"/>
          </w:rPr>
          <w:t>,</w:t>
        </w:r>
      </w:ins>
      <w:r>
        <w:rPr>
          <w:rFonts w:ascii="URWPalladioL" w:hAnsi="URWPalladioL"/>
        </w:rPr>
        <w:t xml:space="preserve"> a</w:t>
      </w:r>
      <w:r>
        <w:rPr>
          <w:rFonts w:ascii="URWPalladioL" w:hAnsi="URWPalladioL"/>
        </w:rPr>
        <w:t xml:space="preserve"> single object can have very different moments of inertia dependent on the axis about which it rotates. The moment of inertia for an object is defined as</w:t>
      </w:r>
    </w:p>
    <w:p w:rsidR="00EB6F8E" w:rsidRDefault="00E06B2A">
      <w:pPr>
        <w:pStyle w:val="TextBody"/>
        <w:jc w:val="center"/>
        <w:rPr>
          <w:rFonts w:ascii="URWPalladioL" w:hAnsi="URWPalladioL"/>
        </w:rPr>
      </w:pPr>
      <m:oMath>
        <m:r>
          <w:rPr>
            <w:rFonts w:ascii="Cambria Math" w:hAnsi="Cambria Math"/>
          </w:rPr>
          <m:t>I</m:t>
        </m:r>
        <m:r>
          <w:rPr>
            <w:rFonts w:ascii="Cambria Math" w:hAnsi="Cambria Math"/>
          </w:rPr>
          <m:t xml:space="preserve"> = </m:t>
        </m:r>
        <m:nary>
          <m:naryPr>
            <m:chr m:val="∑"/>
            <m:subHide m:val="1"/>
            <m:supHide m:val="1"/>
            <m:ctrlPr>
              <w:rPr>
                <w:rFonts w:ascii="Cambria Math" w:hAnsi="Cambria Math"/>
              </w:rPr>
            </m:ctrlPr>
          </m:naryPr>
          <m:sub/>
          <m:sup/>
          <m:e>
            <m:sSub>
              <m:sSubPr>
                <m:ctrlPr>
                  <w:rPr>
                    <w:rFonts w:ascii="Cambria Math" w:hAnsi="Cambria Math"/>
                  </w:rPr>
                </m:ctrlPr>
              </m:sSubPr>
              <m:e>
                <m:r>
                  <w:rPr>
                    <w:rFonts w:ascii="Cambria Math" w:hAnsi="Cambria Math"/>
                  </w:rPr>
                  <m:t>m</m:t>
                </m:r>
              </m:e>
              <m:sub>
                <m:r>
                  <w:rPr>
                    <w:rFonts w:ascii="Cambria Math" w:hAnsi="Cambria Math"/>
                  </w:rPr>
                  <m:t>i</m:t>
                </m:r>
              </m:sub>
            </m:sSub>
          </m:e>
        </m:nary>
        <m:r>
          <w:rPr>
            <w:rFonts w:ascii="Cambria Math" w:hAnsi="Cambria Math"/>
          </w:rPr>
          <m:t xml:space="preserve"> * </m:t>
        </m:r>
        <m:sSubSup>
          <m:sSubSupPr>
            <m:ctrlPr>
              <w:rPr>
                <w:rFonts w:ascii="Cambria Math" w:hAnsi="Cambria Math"/>
              </w:rPr>
            </m:ctrlPr>
          </m:sSubSupPr>
          <m:e>
            <m:r>
              <w:rPr>
                <w:rFonts w:ascii="Cambria Math" w:hAnsi="Cambria Math"/>
              </w:rPr>
              <m:t>r</m:t>
            </m:r>
          </m:e>
          <m:sub>
            <m:r>
              <w:rPr>
                <w:rFonts w:ascii="Cambria Math" w:hAnsi="Cambria Math"/>
              </w:rPr>
              <m:t>i</m:t>
            </m:r>
          </m:sub>
          <m:sup>
            <m:r>
              <w:rPr>
                <w:rFonts w:ascii="Cambria Math" w:hAnsi="Cambria Math"/>
              </w:rPr>
              <m:t>2</m:t>
            </m:r>
          </m:sup>
        </m:sSubSup>
      </m:oMath>
      <w:r>
        <w:rPr>
          <w:rFonts w:ascii="URWPalladioL" w:hAnsi="URWPalladioL"/>
        </w:rPr>
        <w:t>(</w:t>
      </w:r>
      <w:ins w:id="4" w:author="Unknown Author" w:date="2016-07-27T13:05:00Z">
        <w:r>
          <w:rPr>
            <w:rFonts w:ascii="URWPalladioL" w:hAnsi="URWPalladioL"/>
          </w:rPr>
          <w:t xml:space="preserve">Equation </w:t>
        </w:r>
      </w:ins>
      <w:r>
        <w:rPr>
          <w:rFonts w:ascii="URWPalladioL" w:hAnsi="URWPalladioL"/>
        </w:rPr>
        <w:t>1)</w:t>
      </w:r>
    </w:p>
    <w:p w:rsidR="00EB6F8E" w:rsidRDefault="00E06B2A">
      <w:pPr>
        <w:pStyle w:val="TextBody"/>
        <w:rPr>
          <w:rFonts w:ascii="URWPalladioL" w:hAnsi="URWPalladioL"/>
        </w:rPr>
      </w:pPr>
      <w:r>
        <w:rPr>
          <w:rFonts w:ascii="URWPalladioL" w:hAnsi="URWPalladioL"/>
        </w:rPr>
        <w:t xml:space="preserve">For i number of objects. </w:t>
      </w:r>
      <w:del w:id="5" w:author="Unknown Author" w:date="2016-07-27T13:06:00Z">
        <w:r>
          <w:rPr>
            <w:rFonts w:ascii="URWPalladioL" w:hAnsi="URWPalladioL"/>
          </w:rPr>
          <w:delText>For a continuous distribution the moment of ine</w:delText>
        </w:r>
        <w:r>
          <w:rPr>
            <w:rFonts w:ascii="URWPalladioL" w:hAnsi="URWPalladioL"/>
          </w:rPr>
          <w:delText>rtia is defined as</w:delText>
        </w:r>
      </w:del>
    </w:p>
    <w:p w:rsidR="00EB6F8E" w:rsidRDefault="00E06B2A">
      <w:pPr>
        <w:pStyle w:val="TextBody"/>
        <w:jc w:val="center"/>
        <w:rPr>
          <w:rFonts w:ascii="URWPalladioL" w:hAnsi="URWPalladioL"/>
        </w:rPr>
      </w:pPr>
      <w:del w:id="6" w:author="Unknown Author" w:date="2016-07-27T13:06:00Z">
        <w:r>
          <w:rPr>
            <w:rFonts w:ascii="URWPalladioL" w:hAnsi="URWPalladioL"/>
          </w:rPr>
          <w:delText>(2)</w:delText>
        </w:r>
      </w:del>
    </w:p>
    <w:p w:rsidR="00EB6F8E" w:rsidRDefault="00E06B2A">
      <w:pPr>
        <w:pStyle w:val="TextBody"/>
        <w:rPr>
          <w:rFonts w:ascii="URWPalladioL" w:hAnsi="URWPalladioL"/>
        </w:rPr>
      </w:pPr>
      <w:r>
        <w:rPr>
          <w:rFonts w:ascii="URWPalladioL" w:hAnsi="URWPalladioL"/>
        </w:rPr>
        <w:t xml:space="preserve">In </w:t>
      </w:r>
      <w:del w:id="7" w:author="Unknown Author" w:date="2016-07-27T13:07:00Z">
        <w:r>
          <w:rPr>
            <w:rFonts w:ascii="URWPalladioL" w:hAnsi="URWPalladioL"/>
          </w:rPr>
          <w:delText>quations</w:delText>
        </w:r>
      </w:del>
      <w:del w:id="8" w:author="Unknown Author" w:date="2016-07-27T13:06:00Z">
        <w:r>
          <w:rPr>
            <w:rFonts w:ascii="URWPalladioL" w:hAnsi="URWPalladioL"/>
          </w:rPr>
          <w:delText>e</w:delText>
        </w:r>
      </w:del>
      <w:del w:id="9" w:author="Unknown Author" w:date="2016-07-27T13:07:00Z">
        <w:r>
          <w:rPr>
            <w:rFonts w:ascii="URWPalladioL" w:hAnsi="URWPalladioL"/>
          </w:rPr>
          <w:delText xml:space="preserve"> </w:delText>
        </w:r>
      </w:del>
      <w:del w:id="10" w:author="Unknown Author" w:date="2016-07-27T13:06:00Z">
        <w:r>
          <w:rPr>
            <w:rFonts w:ascii="URWPalladioL" w:hAnsi="URWPalladioL"/>
          </w:rPr>
          <w:delText>both</w:delText>
        </w:r>
      </w:del>
      <w:ins w:id="11" w:author="Unknown Author" w:date="2016-07-27T13:07:00Z">
        <w:r>
          <w:rPr>
            <w:rFonts w:ascii="URWPalladioL" w:hAnsi="URWPalladioL"/>
          </w:rPr>
          <w:t>Equation</w:t>
        </w:r>
      </w:ins>
      <w:r>
        <w:rPr>
          <w:rFonts w:ascii="URWPalladioL" w:hAnsi="URWPalladioL"/>
        </w:rPr>
        <w:t xml:space="preserve"> </w:t>
      </w:r>
      <w:ins w:id="12" w:author="Unknown Author" w:date="2016-07-27T13:07:00Z">
        <w:r>
          <w:rPr>
            <w:rFonts w:ascii="URWPalladioL" w:hAnsi="URWPalladioL"/>
          </w:rPr>
          <w:t xml:space="preserve">1 </w:t>
        </w:r>
      </w:ins>
      <w:r>
        <w:rPr>
          <w:rFonts w:ascii="URWPalladioL" w:hAnsi="URWPalladioL"/>
        </w:rPr>
        <w:t>r is the distance from the axis of rotation to the mass. As can be seen in the equation</w:t>
      </w:r>
      <w:ins w:id="13" w:author="Unknown Author" w:date="2016-07-27T13:09:00Z">
        <w:r>
          <w:rPr>
            <w:rFonts w:ascii="URWPalladioL" w:hAnsi="URWPalladioL"/>
          </w:rPr>
          <w:t>,</w:t>
        </w:r>
      </w:ins>
      <w:del w:id="14" w:author="Unknown Author" w:date="2016-07-27T13:09:00Z">
        <w:r>
          <w:rPr>
            <w:rFonts w:ascii="URWPalladioL" w:hAnsi="URWPalladioL"/>
          </w:rPr>
          <w:delText>s</w:delText>
        </w:r>
      </w:del>
      <w:r>
        <w:rPr>
          <w:rFonts w:ascii="URWPalladioL" w:hAnsi="URWPalladioL"/>
        </w:rPr>
        <w:t xml:space="preserve"> the moment of inertia is dependent on the mass of an object and the square of the distance from the mass to the axis of rotation.</w:t>
      </w:r>
    </w:p>
    <w:p w:rsidR="00EB6F8E" w:rsidRDefault="00E06B2A">
      <w:pPr>
        <w:pStyle w:val="TextBody"/>
        <w:rPr>
          <w:rFonts w:ascii="URWPalladioL" w:hAnsi="URWPalladioL"/>
        </w:rPr>
      </w:pPr>
      <w:r>
        <w:rPr>
          <w:rFonts w:ascii="URWPalladioL" w:hAnsi="URWPalladioL"/>
        </w:rPr>
        <w:t xml:space="preserve">Just like how linear kinematics has equations of motion rotational kinematics has analogous equations of motion. For example </w:t>
      </w:r>
      <w:r>
        <w:rPr>
          <w:rFonts w:ascii="URWPalladioL" w:hAnsi="URWPalladioL"/>
        </w:rPr>
        <w:t xml:space="preserve">Newton's </w:t>
      </w:r>
      <w:ins w:id="15" w:author="Unknown Author" w:date="2016-07-27T13:10:00Z">
        <w:r>
          <w:rPr>
            <w:rFonts w:ascii="URWPalladioL" w:hAnsi="URWPalladioL"/>
          </w:rPr>
          <w:t>second</w:t>
        </w:r>
      </w:ins>
      <w:del w:id="16" w:author="Unknown Author" w:date="2016-07-27T13:10:00Z">
        <w:r>
          <w:rPr>
            <w:rFonts w:ascii="URWPalladioL" w:hAnsi="URWPalladioL"/>
          </w:rPr>
          <w:delText>third</w:delText>
        </w:r>
      </w:del>
      <w:r>
        <w:rPr>
          <w:rFonts w:ascii="URWPalladioL" w:hAnsi="URWPalladioL"/>
        </w:rPr>
        <w:t xml:space="preserve"> law for linear motion is</w:t>
      </w:r>
    </w:p>
    <w:p w:rsidR="00EB6F8E" w:rsidRDefault="00E06B2A">
      <w:pPr>
        <w:pStyle w:val="TextBody"/>
        <w:jc w:val="center"/>
        <w:rPr>
          <w:rFonts w:ascii="URWPalladioL" w:hAnsi="URWPalladioL"/>
        </w:rPr>
      </w:pPr>
      <m:oMath>
        <m:acc>
          <m:accPr>
            <m:chr m:val="⃗"/>
            <m:ctrlPr>
              <w:rPr>
                <w:rFonts w:ascii="Cambria Math" w:hAnsi="Cambria Math"/>
              </w:rPr>
            </m:ctrlPr>
          </m:accPr>
          <m:e>
            <m:r>
              <w:rPr>
                <w:rFonts w:ascii="Cambria Math" w:hAnsi="Cambria Math"/>
              </w:rPr>
              <m:t>F</m:t>
            </m:r>
          </m:e>
        </m:acc>
        <m:r>
          <w:rPr>
            <w:rFonts w:ascii="Cambria Math" w:hAnsi="Cambria Math"/>
          </w:rPr>
          <m:t xml:space="preserve"> = </m:t>
        </m:r>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a</m:t>
            </m:r>
          </m:e>
        </m:acc>
      </m:oMath>
      <w:r>
        <w:rPr>
          <w:rFonts w:ascii="URWPalladioL" w:hAnsi="URWPalladioL"/>
        </w:rPr>
        <w:t>(</w:t>
      </w:r>
      <w:ins w:id="17" w:author="Unknown Author" w:date="2016-07-27T13:05:00Z">
        <w:r>
          <w:rPr>
            <w:rFonts w:ascii="URWPalladioL" w:hAnsi="URWPalladioL"/>
          </w:rPr>
          <w:t xml:space="preserve">Equation </w:t>
        </w:r>
      </w:ins>
      <w:ins w:id="18" w:author="Unknown Author" w:date="2016-07-27T13:07:00Z">
        <w:r>
          <w:rPr>
            <w:rFonts w:ascii="URWPalladioL" w:hAnsi="URWPalladioL"/>
          </w:rPr>
          <w:t>2</w:t>
        </w:r>
      </w:ins>
      <w:del w:id="19" w:author="Unknown Author" w:date="2016-07-27T13:07:00Z">
        <w:r>
          <w:rPr>
            <w:rFonts w:ascii="URWPalladioL" w:hAnsi="URWPalladioL"/>
          </w:rPr>
          <w:delText>3</w:delText>
        </w:r>
      </w:del>
      <w:r>
        <w:rPr>
          <w:rFonts w:ascii="URWPalladioL" w:hAnsi="URWPalladioL"/>
        </w:rPr>
        <w:t>)</w:t>
      </w:r>
    </w:p>
    <w:p w:rsidR="00EB6F8E" w:rsidRDefault="00E06B2A">
      <w:pPr>
        <w:pStyle w:val="TextBody"/>
        <w:rPr>
          <w:rFonts w:ascii="URWPalladioL" w:hAnsi="URWPalladioL"/>
        </w:rPr>
      </w:pPr>
      <w:r>
        <w:rPr>
          <w:rFonts w:ascii="URWPalladioL" w:hAnsi="URWPalladioL"/>
        </w:rPr>
        <w:t>A similar rotational equation takes the form</w:t>
      </w:r>
    </w:p>
    <w:p w:rsidR="00EB6F8E" w:rsidRDefault="00E06B2A">
      <w:pPr>
        <w:pStyle w:val="TextBody"/>
        <w:jc w:val="center"/>
        <w:rPr>
          <w:rFonts w:ascii="URWPalladioL" w:hAnsi="URWPalladioL"/>
        </w:rPr>
      </w:pPr>
      <m:oMath>
        <m:acc>
          <m:accPr>
            <m:chr m:val="⃗"/>
            <m:ctrlPr>
              <w:rPr>
                <w:rFonts w:ascii="Cambria Math" w:hAnsi="Cambria Math"/>
              </w:rPr>
            </m:ctrlPr>
          </m:accPr>
          <m:e>
            <m:r>
              <w:rPr>
                <w:rFonts w:ascii="Cambria Math" w:hAnsi="Cambria Math"/>
              </w:rPr>
              <m:t>τ</m:t>
            </m:r>
          </m:e>
        </m:acc>
        <m:r>
          <w:rPr>
            <w:rFonts w:ascii="Cambria Math" w:hAnsi="Cambria Math"/>
          </w:rPr>
          <m:t xml:space="preserve"> = </m:t>
        </m:r>
        <m:r>
          <w:rPr>
            <w:rFonts w:ascii="Cambria Math" w:hAnsi="Cambria Math"/>
          </w:rPr>
          <m:t>I</m:t>
        </m:r>
        <m:r>
          <w:rPr>
            <w:rFonts w:ascii="Cambria Math" w:hAnsi="Cambria Math"/>
          </w:rPr>
          <m:t xml:space="preserve"> * </m:t>
        </m:r>
        <m:acc>
          <m:accPr>
            <m:chr m:val="⃗"/>
            <m:ctrlPr>
              <w:rPr>
                <w:rFonts w:ascii="Cambria Math" w:hAnsi="Cambria Math"/>
              </w:rPr>
            </m:ctrlPr>
          </m:accPr>
          <m:e>
            <m:r>
              <w:rPr>
                <w:rFonts w:ascii="Cambria Math" w:hAnsi="Cambria Math"/>
              </w:rPr>
              <m:t>α</m:t>
            </m:r>
          </m:e>
        </m:acc>
      </m:oMath>
      <w:r>
        <w:rPr>
          <w:rFonts w:ascii="URWPalladioL" w:hAnsi="URWPalladioL"/>
        </w:rPr>
        <w:t>(</w:t>
      </w:r>
      <w:ins w:id="20" w:author="Unknown Author" w:date="2016-07-27T13:05:00Z">
        <w:r>
          <w:rPr>
            <w:rFonts w:ascii="URWPalladioL" w:hAnsi="URWPalladioL"/>
          </w:rPr>
          <w:t xml:space="preserve">Equation </w:t>
        </w:r>
      </w:ins>
      <w:ins w:id="21" w:author="Unknown Author" w:date="2016-07-27T13:07:00Z">
        <w:r>
          <w:rPr>
            <w:rFonts w:ascii="URWPalladioL" w:hAnsi="URWPalladioL"/>
          </w:rPr>
          <w:t>3</w:t>
        </w:r>
      </w:ins>
      <w:del w:id="22" w:author="Unknown Author" w:date="2016-07-27T13:07:00Z">
        <w:r>
          <w:rPr>
            <w:rFonts w:ascii="URWPalladioL" w:hAnsi="URWPalladioL"/>
          </w:rPr>
          <w:delText>4</w:delText>
        </w:r>
      </w:del>
      <w:r>
        <w:rPr>
          <w:rFonts w:ascii="URWPalladioL" w:hAnsi="URWPalladioL"/>
        </w:rPr>
        <w:t>)</w:t>
      </w:r>
    </w:p>
    <w:p w:rsidR="00EB6F8E" w:rsidRDefault="00E06B2A">
      <w:pPr>
        <w:pStyle w:val="TextBody"/>
        <w:rPr>
          <w:rFonts w:ascii="URWPalladioL" w:hAnsi="URWPalladioL"/>
        </w:rPr>
      </w:pPr>
      <w:r>
        <w:rPr>
          <w:rFonts w:ascii="URWPalladioL" w:hAnsi="URWPalladioL"/>
        </w:rPr>
        <w:t>Where</w:t>
      </w:r>
      <m:oMath>
        <m:acc>
          <m:accPr>
            <m:chr m:val="⃗"/>
            <m:ctrlPr>
              <w:rPr>
                <w:rFonts w:ascii="Cambria Math" w:hAnsi="Cambria Math"/>
              </w:rPr>
            </m:ctrlPr>
          </m:accPr>
          <m:e>
            <m:r>
              <w:rPr>
                <w:rFonts w:ascii="Cambria Math" w:hAnsi="Cambria Math"/>
              </w:rPr>
              <m:t>τ</m:t>
            </m:r>
          </m:e>
        </m:acc>
      </m:oMath>
      <w:r>
        <w:rPr>
          <w:rFonts w:ascii="URWPalladioL" w:hAnsi="URWPalladioL"/>
        </w:rPr>
        <w:t>is the torque,</w:t>
      </w:r>
      <m:oMath>
        <m:r>
          <w:rPr>
            <w:rFonts w:ascii="Cambria Math" w:hAnsi="Cambria Math"/>
          </w:rPr>
          <m:t>I</m:t>
        </m:r>
      </m:oMath>
      <w:r>
        <w:rPr>
          <w:rFonts w:ascii="URWPalladioL" w:hAnsi="URWPalladioL"/>
        </w:rPr>
        <w:t>is the moment of inertia and</w:t>
      </w:r>
      <m:oMath>
        <m:acc>
          <m:accPr>
            <m:chr m:val="⃗"/>
            <m:ctrlPr>
              <w:rPr>
                <w:rFonts w:ascii="Cambria Math" w:hAnsi="Cambria Math"/>
              </w:rPr>
            </m:ctrlPr>
          </m:accPr>
          <m:e>
            <m:r>
              <w:rPr>
                <w:rFonts w:ascii="Cambria Math" w:hAnsi="Cambria Math"/>
              </w:rPr>
              <m:t>α</m:t>
            </m:r>
          </m:e>
        </m:acc>
      </m:oMath>
      <w:r>
        <w:rPr>
          <w:rFonts w:ascii="URWPalladioL" w:hAnsi="URWPalladioL"/>
        </w:rPr>
        <w:t>is the angular acceleration. Here</w:t>
      </w:r>
      <w:ins w:id="23" w:author="Unknown Author" w:date="2016-07-27T13:10:00Z">
        <w:r>
          <w:rPr>
            <w:rFonts w:ascii="URWPalladioL" w:hAnsi="URWPalladioL"/>
          </w:rPr>
          <w:t>,</w:t>
        </w:r>
      </w:ins>
      <w:r>
        <w:rPr>
          <w:rFonts w:ascii="URWPalladioL" w:hAnsi="URWPalladioL"/>
        </w:rPr>
        <w:t xml:space="preserve"> the moment of inertia is </w:t>
      </w:r>
      <w:r>
        <w:rPr>
          <w:rFonts w:ascii="URWPalladioL" w:hAnsi="URWPalladioL"/>
        </w:rPr>
        <w:t xml:space="preserve">the analog of the mass term in Newton's </w:t>
      </w:r>
      <w:ins w:id="24" w:author="Unknown Author" w:date="2016-07-27T13:05:00Z">
        <w:r>
          <w:rPr>
            <w:rFonts w:ascii="URWPalladioL" w:hAnsi="URWPalladioL"/>
          </w:rPr>
          <w:t>second</w:t>
        </w:r>
      </w:ins>
      <w:del w:id="25" w:author="Unknown Author" w:date="2016-07-27T13:05:00Z">
        <w:r>
          <w:rPr>
            <w:rFonts w:ascii="URWPalladioL" w:hAnsi="URWPalladioL"/>
          </w:rPr>
          <w:delText>third</w:delText>
        </w:r>
      </w:del>
      <w:r>
        <w:rPr>
          <w:rFonts w:ascii="URWPalladioL" w:hAnsi="URWPalladioL"/>
        </w:rPr>
        <w:t xml:space="preserve"> law. Similarly the moment of inertia is present in the other important equations of rotational motion.</w:t>
      </w:r>
    </w:p>
    <w:p w:rsidR="00EB6F8E" w:rsidRDefault="00E06B2A">
      <w:pPr>
        <w:pStyle w:val="TextBody"/>
        <w:jc w:val="center"/>
        <w:rPr>
          <w:rFonts w:ascii="URWPalladioL" w:hAnsi="URWPalladioL"/>
        </w:rPr>
      </w:pPr>
      <m:oMath>
        <m:r>
          <w:rPr>
            <w:rFonts w:ascii="Cambria Math" w:hAnsi="Cambria Math"/>
          </w:rPr>
          <m:t>Angularmomentum</m:t>
        </m:r>
        <m:r>
          <w:rPr>
            <w:rFonts w:ascii="Cambria Math" w:hAnsi="Cambria Math"/>
          </w:rPr>
          <m:t xml:space="preserve"> = </m:t>
        </m:r>
        <m:acc>
          <m:accPr>
            <m:chr m:val="⃗"/>
            <m:ctrlPr>
              <w:rPr>
                <w:rFonts w:ascii="Cambria Math" w:hAnsi="Cambria Math"/>
              </w:rPr>
            </m:ctrlPr>
          </m:accPr>
          <m:e>
            <m:r>
              <w:rPr>
                <w:rFonts w:ascii="Cambria Math" w:hAnsi="Cambria Math"/>
              </w:rPr>
              <m:t>L</m:t>
            </m:r>
          </m:e>
        </m:acc>
        <m:r>
          <w:rPr>
            <w:rFonts w:ascii="Cambria Math" w:hAnsi="Cambria Math"/>
          </w:rPr>
          <m:t xml:space="preserve"> = </m:t>
        </m:r>
        <m:r>
          <w:rPr>
            <w:rFonts w:ascii="Cambria Math" w:hAnsi="Cambria Math"/>
          </w:rPr>
          <m:t>I</m:t>
        </m:r>
        <m:r>
          <w:rPr>
            <w:rFonts w:ascii="Cambria Math" w:hAnsi="Cambria Math"/>
          </w:rPr>
          <m:t xml:space="preserve"> * </m:t>
        </m:r>
        <m:acc>
          <m:accPr>
            <m:chr m:val="⃗"/>
            <m:ctrlPr>
              <w:rPr>
                <w:rFonts w:ascii="Cambria Math" w:hAnsi="Cambria Math"/>
              </w:rPr>
            </m:ctrlPr>
          </m:accPr>
          <m:e>
            <m:r>
              <w:rPr>
                <w:rFonts w:ascii="Cambria Math" w:hAnsi="Cambria Math"/>
              </w:rPr>
              <m:t>ω</m:t>
            </m:r>
          </m:e>
        </m:acc>
      </m:oMath>
      <w:r>
        <w:rPr>
          <w:rFonts w:ascii="URWPalladioL" w:hAnsi="URWPalladioL"/>
        </w:rPr>
        <w:t>(</w:t>
      </w:r>
      <w:ins w:id="26" w:author="Unknown Author" w:date="2016-07-27T13:05:00Z">
        <w:r>
          <w:rPr>
            <w:rFonts w:ascii="URWPalladioL" w:hAnsi="URWPalladioL"/>
          </w:rPr>
          <w:t xml:space="preserve">Equation </w:t>
        </w:r>
      </w:ins>
      <w:ins w:id="27" w:author="Unknown Author" w:date="2016-07-27T13:07:00Z">
        <w:r>
          <w:rPr>
            <w:rFonts w:ascii="URWPalladioL" w:hAnsi="URWPalladioL"/>
          </w:rPr>
          <w:t>4</w:t>
        </w:r>
      </w:ins>
      <w:del w:id="28" w:author="Unknown Author" w:date="2016-07-27T13:07:00Z">
        <w:r>
          <w:rPr>
            <w:rFonts w:ascii="URWPalladioL" w:hAnsi="URWPalladioL"/>
          </w:rPr>
          <w:delText>5</w:delText>
        </w:r>
      </w:del>
      <w:r>
        <w:rPr>
          <w:rFonts w:ascii="URWPalladioL" w:hAnsi="URWPalladioL"/>
        </w:rPr>
        <w:t>)</w:t>
      </w:r>
    </w:p>
    <w:p w:rsidR="00EB6F8E" w:rsidRDefault="00E06B2A">
      <w:pPr>
        <w:pStyle w:val="TextBody"/>
        <w:jc w:val="center"/>
        <w:rPr>
          <w:rFonts w:ascii="URWPalladioL" w:hAnsi="URWPalladioL"/>
        </w:rPr>
      </w:pPr>
      <m:oMath>
        <m:r>
          <w:rPr>
            <w:rFonts w:ascii="Cambria Math" w:hAnsi="Cambria Math"/>
          </w:rPr>
          <m:t>Kineticenergy</m:t>
        </m:r>
        <m:r>
          <w:rPr>
            <w:rFonts w:ascii="Cambria Math" w:hAnsi="Cambria Math"/>
          </w:rPr>
          <m:t xml:space="preserve"> = </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I</m:t>
        </m:r>
        <m:r>
          <w:rPr>
            <w:rFonts w:ascii="Cambria Math" w:hAnsi="Cambria Math"/>
          </w:rPr>
          <m:t xml:space="preserve"> * </m:t>
        </m:r>
        <m:sSup>
          <m:sSupPr>
            <m:ctrlPr>
              <w:rPr>
                <w:rFonts w:ascii="Cambria Math" w:hAnsi="Cambria Math"/>
              </w:rPr>
            </m:ctrlPr>
          </m:sSupPr>
          <m:e>
            <m:r>
              <w:rPr>
                <w:rFonts w:ascii="Cambria Math" w:hAnsi="Cambria Math"/>
              </w:rPr>
              <m:t>ω</m:t>
            </m:r>
          </m:e>
          <m:sup>
            <m:r>
              <w:rPr>
                <w:rFonts w:ascii="Cambria Math" w:hAnsi="Cambria Math"/>
              </w:rPr>
              <m:t>2</m:t>
            </m:r>
          </m:sup>
        </m:sSup>
      </m:oMath>
      <w:r>
        <w:rPr>
          <w:rFonts w:ascii="URWPalladioL" w:hAnsi="URWPalladioL"/>
        </w:rPr>
        <w:t>(</w:t>
      </w:r>
      <w:ins w:id="29" w:author="Unknown Author" w:date="2016-07-27T13:05:00Z">
        <w:r>
          <w:rPr>
            <w:rFonts w:ascii="URWPalladioL" w:hAnsi="URWPalladioL"/>
          </w:rPr>
          <w:t xml:space="preserve">Equation </w:t>
        </w:r>
      </w:ins>
      <w:ins w:id="30" w:author="Unknown Author" w:date="2016-07-27T13:07:00Z">
        <w:r>
          <w:rPr>
            <w:rFonts w:ascii="URWPalladioL" w:hAnsi="URWPalladioL"/>
          </w:rPr>
          <w:t>5</w:t>
        </w:r>
      </w:ins>
      <w:del w:id="31" w:author="Unknown Author" w:date="2016-07-27T13:07:00Z">
        <w:r>
          <w:rPr>
            <w:rFonts w:ascii="URWPalladioL" w:hAnsi="URWPalladioL"/>
          </w:rPr>
          <w:delText>6</w:delText>
        </w:r>
      </w:del>
      <w:r>
        <w:rPr>
          <w:rFonts w:ascii="URWPalladioL" w:hAnsi="URWPalladioL"/>
        </w:rPr>
        <w:t>)</w:t>
      </w:r>
    </w:p>
    <w:p w:rsidR="00EB6F8E" w:rsidRDefault="00E06B2A">
      <w:pPr>
        <w:pStyle w:val="TextBody"/>
        <w:rPr>
          <w:rFonts w:ascii="URWPalladioL" w:hAnsi="URWPalladioL"/>
        </w:rPr>
      </w:pPr>
      <w:r>
        <w:rPr>
          <w:rFonts w:ascii="URWPalladioL" w:hAnsi="URWPalladioL"/>
        </w:rPr>
        <w:t xml:space="preserve">Where </w:t>
      </w:r>
      <m:oMath>
        <m:acc>
          <m:accPr>
            <m:chr m:val="⃗"/>
            <m:ctrlPr>
              <w:rPr>
                <w:rFonts w:ascii="Cambria Math" w:hAnsi="Cambria Math"/>
              </w:rPr>
            </m:ctrlPr>
          </m:accPr>
          <m:e>
            <m:r>
              <w:rPr>
                <w:rFonts w:ascii="Cambria Math" w:hAnsi="Cambria Math"/>
              </w:rPr>
              <m:t>ω</m:t>
            </m:r>
          </m:e>
        </m:acc>
      </m:oMath>
      <w:r>
        <w:rPr>
          <w:rFonts w:ascii="URWPalladioL" w:hAnsi="URWPalladioL"/>
        </w:rPr>
        <w:t>is the angular velocity of the object.</w:t>
      </w:r>
    </w:p>
    <w:p w:rsidR="00EB6F8E" w:rsidRDefault="00E06B2A">
      <w:pPr>
        <w:pStyle w:val="TextBody"/>
        <w:rPr>
          <w:rFonts w:ascii="URWPalladioL" w:hAnsi="URWPalladioL"/>
        </w:rPr>
      </w:pPr>
      <w:r>
        <w:rPr>
          <w:rFonts w:ascii="URWPalladioL" w:hAnsi="URWPalladioL"/>
        </w:rPr>
        <w:t>For this experiment</w:t>
      </w:r>
      <w:ins w:id="32" w:author="Unknown Author" w:date="2016-07-27T13:10:00Z">
        <w:r>
          <w:rPr>
            <w:rFonts w:ascii="URWPalladioL" w:hAnsi="URWPalladioL"/>
          </w:rPr>
          <w:t>,</w:t>
        </w:r>
      </w:ins>
      <w:del w:id="33" w:author="Unknown Author" w:date="2016-07-27T13:10:00Z">
        <w:r>
          <w:rPr>
            <w:rFonts w:ascii="URWPalladioL" w:hAnsi="URWPalladioL"/>
          </w:rPr>
          <w:delText xml:space="preserve"> we will have</w:delText>
        </w:r>
      </w:del>
      <w:r>
        <w:rPr>
          <w:rFonts w:ascii="URWPalladioL" w:hAnsi="URWPalladioL"/>
        </w:rPr>
        <w:t xml:space="preserve"> a mass</w:t>
      </w:r>
      <w:ins w:id="34" w:author="Unknown Author" w:date="2016-07-27T13:11:00Z">
        <w:r>
          <w:rPr>
            <w:rFonts w:ascii="URWPalladioL" w:hAnsi="URWPalladioL"/>
          </w:rPr>
          <w:t xml:space="preserve"> is</w:t>
        </w:r>
      </w:ins>
      <w:r>
        <w:rPr>
          <w:rFonts w:ascii="URWPalladioL" w:hAnsi="URWPalladioL"/>
        </w:rPr>
        <w:t xml:space="preserve"> connected to a rotating arm by a string wound around the axis of rotation. See Figure 1 for an image of what the experiment looks like. Two masses will </w:t>
      </w:r>
      <w:r>
        <w:rPr>
          <w:rFonts w:ascii="URWPalladioL" w:hAnsi="URWPalladioL"/>
        </w:rPr>
        <w:t>be connected to the rotating arm, friction will be ignored in this experiment and the total moment of inertia will be equal to the moment of the rotating masses plus the moment of the spinning arm.</w:t>
      </w:r>
    </w:p>
    <w:p w:rsidR="00EB6F8E" w:rsidRDefault="00E06B2A">
      <w:pPr>
        <w:pStyle w:val="TextBody"/>
        <w:rPr>
          <w:rFonts w:ascii="URWPalladioL" w:hAnsi="URWPalladioL"/>
        </w:rPr>
      </w:pPr>
      <w:r>
        <w:rPr>
          <w:rFonts w:ascii="URWPalladioL" w:hAnsi="URWPalladioL"/>
        </w:rPr>
        <w:t xml:space="preserve"> The mass</w:t>
      </w:r>
      <w:ins w:id="35" w:author="Unknown Author" w:date="2016-07-27T13:13:00Z">
        <w:r>
          <w:rPr>
            <w:rFonts w:ascii="URWPalladioL" w:hAnsi="URWPalladioL"/>
          </w:rPr>
          <w:t>,</w:t>
        </w:r>
      </w:ins>
      <w:r>
        <w:rPr>
          <w:rFonts w:ascii="URWPalladioL" w:hAnsi="URWPalladioL"/>
        </w:rPr>
        <w:t xml:space="preserve"> which is falling under the influence of gravity</w:t>
      </w:r>
      <w:ins w:id="36" w:author="Unknown Author" w:date="2016-07-27T13:13:00Z">
        <w:r>
          <w:rPr>
            <w:rFonts w:ascii="URWPalladioL" w:hAnsi="URWPalladioL"/>
          </w:rPr>
          <w:t>,</w:t>
        </w:r>
      </w:ins>
      <w:r>
        <w:rPr>
          <w:rFonts w:ascii="URWPalladioL" w:hAnsi="URWPalladioL"/>
        </w:rPr>
        <w:t xml:space="preserve"> will enact a torque on the rotating arm. From equation 2</w:t>
      </w:r>
      <m:oMath>
        <m:acc>
          <m:accPr>
            <m:chr m:val="⃗"/>
            <m:ctrlPr>
              <w:rPr>
                <w:rFonts w:ascii="Cambria Math" w:hAnsi="Cambria Math"/>
              </w:rPr>
            </m:ctrlPr>
          </m:accPr>
          <m:e>
            <m:r>
              <w:rPr>
                <w:rFonts w:ascii="Cambria Math" w:hAnsi="Cambria Math"/>
              </w:rPr>
              <m:t>τ</m:t>
            </m:r>
          </m:e>
        </m:acc>
        <m:r>
          <w:rPr>
            <w:rFonts w:ascii="Cambria Math" w:hAnsi="Cambria Math"/>
          </w:rPr>
          <m:t xml:space="preserve"> = </m:t>
        </m:r>
        <m:r>
          <w:rPr>
            <w:rFonts w:ascii="Cambria Math" w:hAnsi="Cambria Math"/>
          </w:rPr>
          <m:t>I</m:t>
        </m:r>
        <m:r>
          <w:rPr>
            <w:rFonts w:ascii="Cambria Math" w:hAnsi="Cambria Math"/>
          </w:rPr>
          <m:t xml:space="preserve"> * </m:t>
        </m:r>
        <m:acc>
          <m:accPr>
            <m:chr m:val="⃗"/>
            <m:ctrlPr>
              <w:rPr>
                <w:rFonts w:ascii="Cambria Math" w:hAnsi="Cambria Math"/>
              </w:rPr>
            </m:ctrlPr>
          </m:accPr>
          <m:e>
            <m:r>
              <w:rPr>
                <w:rFonts w:ascii="Cambria Math" w:hAnsi="Cambria Math"/>
              </w:rPr>
              <m:t>α</m:t>
            </m:r>
          </m:e>
        </m:acc>
      </m:oMath>
      <w:r>
        <w:rPr>
          <w:rFonts w:ascii="URWPalladioL" w:hAnsi="URWPalladioL"/>
        </w:rPr>
        <w:t>but also</w:t>
      </w:r>
      <m:oMath>
        <m:acc>
          <m:accPr>
            <m:chr m:val="⃗"/>
            <m:ctrlPr>
              <w:rPr>
                <w:rFonts w:ascii="Cambria Math" w:hAnsi="Cambria Math"/>
              </w:rPr>
            </m:ctrlPr>
          </m:accPr>
          <m:e>
            <m:r>
              <w:rPr>
                <w:rFonts w:ascii="Cambria Math" w:hAnsi="Cambria Math"/>
              </w:rPr>
              <m:t>τ</m:t>
            </m:r>
          </m:e>
        </m:acc>
        <m:r>
          <w:rPr>
            <w:rFonts w:ascii="Cambria Math" w:hAnsi="Cambria Math"/>
          </w:rPr>
          <m:t xml:space="preserve"> = </m:t>
        </m:r>
        <m:acc>
          <m:accPr>
            <m:chr m:val="⃗"/>
            <m:ctrlPr>
              <w:rPr>
                <w:rFonts w:ascii="Cambria Math" w:hAnsi="Cambria Math"/>
              </w:rPr>
            </m:ctrlPr>
          </m:accPr>
          <m:e>
            <m:r>
              <w:rPr>
                <w:rFonts w:ascii="Cambria Math" w:hAnsi="Cambria Math"/>
              </w:rPr>
              <m:t>r</m:t>
            </m:r>
          </m:e>
        </m:acc>
        <m:r>
          <w:rPr>
            <w:rFonts w:ascii="Cambria Math" w:hAnsi="Cambria Math"/>
          </w:rPr>
          <m:t xml:space="preserve"> </m:t>
        </m:r>
        <m:r>
          <w:rPr>
            <w:rFonts w:ascii="Cambria Math" w:hAnsi="Cambria Math"/>
          </w:rPr>
          <m:t>x</m:t>
        </m:r>
        <m:r>
          <w:rPr>
            <w:rFonts w:ascii="Cambria Math" w:hAnsi="Cambria Math"/>
          </w:rPr>
          <m:t xml:space="preserve"> </m:t>
        </m:r>
        <m:acc>
          <m:accPr>
            <m:chr m:val="⃗"/>
            <m:ctrlPr>
              <w:rPr>
                <w:rFonts w:ascii="Cambria Math" w:hAnsi="Cambria Math"/>
              </w:rPr>
            </m:ctrlPr>
          </m:accPr>
          <m:e>
            <m:r>
              <w:rPr>
                <w:rFonts w:ascii="Cambria Math" w:hAnsi="Cambria Math"/>
              </w:rPr>
              <m:t>F</m:t>
            </m:r>
          </m:e>
        </m:acc>
      </m:oMath>
      <w:r>
        <w:rPr>
          <w:rFonts w:ascii="URWPalladioL" w:hAnsi="URWPalladioL"/>
        </w:rPr>
        <w:t>. Here</w:t>
      </w:r>
      <m:oMath>
        <m:acc>
          <m:accPr>
            <m:chr m:val="⃗"/>
            <m:ctrlPr>
              <w:rPr>
                <w:rFonts w:ascii="Cambria Math" w:hAnsi="Cambria Math"/>
              </w:rPr>
            </m:ctrlPr>
          </m:accPr>
          <m:e>
            <m:r>
              <w:rPr>
                <w:rFonts w:ascii="Cambria Math" w:hAnsi="Cambria Math"/>
              </w:rPr>
              <m:t>F</m:t>
            </m:r>
          </m:e>
        </m:acc>
      </m:oMath>
      <w:r>
        <w:rPr>
          <w:rFonts w:ascii="URWPalladioL" w:hAnsi="URWPalladioL"/>
        </w:rPr>
        <w:t>is the force on the object</w:t>
      </w:r>
      <w:ins w:id="37" w:author="Unknown Author" w:date="2016-07-27T13:13:00Z">
        <w:r>
          <w:rPr>
            <w:rFonts w:ascii="URWPalladioL" w:hAnsi="URWPalladioL"/>
          </w:rPr>
          <w:t>,</w:t>
        </w:r>
      </w:ins>
      <w:r>
        <w:rPr>
          <w:rFonts w:ascii="URWPalladioL" w:hAnsi="URWPalladioL"/>
        </w:rPr>
        <w:t xml:space="preserve"> which comes from the </w:t>
      </w:r>
      <w:r>
        <w:rPr>
          <w:rFonts w:ascii="URWPalladioL" w:hAnsi="URWPalladioL"/>
        </w:rPr>
        <w:lastRenderedPageBreak/>
        <w:t>tension</w:t>
      </w:r>
      <m:oMath>
        <m:r>
          <w:rPr>
            <w:rFonts w:ascii="Cambria Math" w:hAnsi="Cambria Math"/>
          </w:rPr>
          <m:t>T</m:t>
        </m:r>
      </m:oMath>
      <w:r>
        <w:rPr>
          <w:rFonts w:ascii="URWPalladioL" w:hAnsi="URWPalladioL"/>
        </w:rPr>
        <w:t>in the string and</w:t>
      </w:r>
      <m:oMath>
        <m:acc>
          <m:accPr>
            <m:chr m:val="⃗"/>
            <m:ctrlPr>
              <w:rPr>
                <w:rFonts w:ascii="Cambria Math" w:hAnsi="Cambria Math"/>
              </w:rPr>
            </m:ctrlPr>
          </m:accPr>
          <m:e>
            <m:r>
              <w:rPr>
                <w:rFonts w:ascii="Cambria Math" w:hAnsi="Cambria Math"/>
              </w:rPr>
              <m:t>r</m:t>
            </m:r>
          </m:e>
        </m:acc>
      </m:oMath>
      <w:r>
        <w:rPr>
          <w:rFonts w:ascii="URWPalladioL" w:hAnsi="URWPalladioL"/>
        </w:rPr>
        <w:t xml:space="preserve">is the distance from the force to the axis of rotation. Here that distance is the distance from the edge of the wound string to the axis of rotation. </w:t>
      </w:r>
    </w:p>
    <w:p w:rsidR="00EB6F8E" w:rsidRDefault="00E06B2A">
      <w:pPr>
        <w:pStyle w:val="TextBody"/>
        <w:rPr>
          <w:rFonts w:ascii="URWPalladioL" w:hAnsi="URWPalladioL"/>
        </w:rPr>
      </w:pPr>
      <w:r>
        <w:rPr>
          <w:rFonts w:ascii="URWPalladioL" w:hAnsi="URWPalladioL"/>
        </w:rPr>
        <w:t>The angular acceleration</w:t>
      </w:r>
      <m:oMath>
        <m:acc>
          <m:accPr>
            <m:chr m:val="⃗"/>
            <m:ctrlPr>
              <w:rPr>
                <w:rFonts w:ascii="Cambria Math" w:hAnsi="Cambria Math"/>
              </w:rPr>
            </m:ctrlPr>
          </m:accPr>
          <m:e>
            <m:r>
              <w:rPr>
                <w:rFonts w:ascii="Cambria Math" w:hAnsi="Cambria Math"/>
              </w:rPr>
              <m:t>α</m:t>
            </m:r>
          </m:e>
        </m:acc>
      </m:oMath>
      <w:r>
        <w:rPr>
          <w:rFonts w:ascii="URWPalladioL" w:hAnsi="URWPalladioL"/>
        </w:rPr>
        <w:t>is defined by</w:t>
      </w:r>
      <m:oMath>
        <m:acc>
          <m:accPr>
            <m:chr m:val="⃗"/>
            <m:ctrlPr>
              <w:rPr>
                <w:rFonts w:ascii="Cambria Math" w:hAnsi="Cambria Math"/>
              </w:rPr>
            </m:ctrlPr>
          </m:accPr>
          <m:e>
            <m:r>
              <w:rPr>
                <w:rFonts w:ascii="Cambria Math" w:hAnsi="Cambria Math"/>
              </w:rPr>
              <m:t>α</m:t>
            </m:r>
          </m:e>
        </m:acc>
        <m:r>
          <w:rPr>
            <w:rFonts w:ascii="Cambria Math" w:hAnsi="Cambria Math"/>
          </w:rPr>
          <m:t xml:space="preserve"> = </m:t>
        </m:r>
        <m:f>
          <m:fPr>
            <m:ctrlPr>
              <w:rPr>
                <w:rFonts w:ascii="Cambria Math" w:hAnsi="Cambria Math"/>
              </w:rPr>
            </m:ctrlPr>
          </m:fPr>
          <m:num>
            <m:acc>
              <m:accPr>
                <m:chr m:val="⃗"/>
                <m:ctrlPr>
                  <w:rPr>
                    <w:rFonts w:ascii="Cambria Math" w:hAnsi="Cambria Math"/>
                  </w:rPr>
                </m:ctrlPr>
              </m:accPr>
              <m:e>
                <m:r>
                  <w:rPr>
                    <w:rFonts w:ascii="Cambria Math" w:hAnsi="Cambria Math"/>
                  </w:rPr>
                  <m:t>r</m:t>
                </m:r>
              </m:e>
            </m:acc>
          </m:num>
          <m:den>
            <m:acc>
              <m:accPr>
                <m:chr m:val="⃗"/>
                <m:ctrlPr>
                  <w:rPr>
                    <w:rFonts w:ascii="Cambria Math" w:hAnsi="Cambria Math"/>
                  </w:rPr>
                </m:ctrlPr>
              </m:accPr>
              <m:e>
                <m:r>
                  <w:rPr>
                    <w:rFonts w:ascii="Cambria Math" w:hAnsi="Cambria Math"/>
                  </w:rPr>
                  <m:t>a</m:t>
                </m:r>
              </m:e>
            </m:acc>
          </m:den>
        </m:f>
      </m:oMath>
      <w:r>
        <w:rPr>
          <w:rFonts w:ascii="URWPalladioL" w:hAnsi="URWPalladioL"/>
        </w:rPr>
        <w:t xml:space="preserve">where </w:t>
      </w:r>
      <m:oMath>
        <m:acc>
          <m:accPr>
            <m:chr m:val="⃗"/>
            <m:ctrlPr>
              <w:rPr>
                <w:rFonts w:ascii="Cambria Math" w:hAnsi="Cambria Math"/>
              </w:rPr>
            </m:ctrlPr>
          </m:accPr>
          <m:e>
            <m:r>
              <w:rPr>
                <w:rFonts w:ascii="Cambria Math" w:hAnsi="Cambria Math"/>
              </w:rPr>
              <m:t>a</m:t>
            </m:r>
          </m:e>
        </m:acc>
      </m:oMath>
      <w:r>
        <w:rPr>
          <w:rFonts w:ascii="URWPalladioL" w:hAnsi="URWPalladioL"/>
        </w:rPr>
        <w:t>is the linear acceleration of a point on the woun</w:t>
      </w:r>
      <w:r>
        <w:rPr>
          <w:rFonts w:ascii="URWPalladioL" w:hAnsi="URWPalladioL"/>
        </w:rPr>
        <w:t>d string which corresponds to the acceleration of the falling weight. Putting everything together we have</w:t>
      </w:r>
      <m:oMath>
        <m:r>
          <w:rPr>
            <w:rFonts w:ascii="Cambria Math" w:hAnsi="Cambria Math"/>
          </w:rPr>
          <m:t>I</m:t>
        </m:r>
        <m:r>
          <w:rPr>
            <w:rFonts w:ascii="Cambria Math" w:hAnsi="Cambria Math"/>
          </w:rPr>
          <m:t xml:space="preserve"> = </m:t>
        </m:r>
        <m:f>
          <m:fPr>
            <m:ctrlPr>
              <w:rPr>
                <w:rFonts w:ascii="Cambria Math" w:hAnsi="Cambria Math"/>
              </w:rPr>
            </m:ctrlPr>
          </m:fPr>
          <m:num>
            <m:sSup>
              <m:sSupPr>
                <m:ctrlPr>
                  <w:rPr>
                    <w:rFonts w:ascii="Cambria Math" w:hAnsi="Cambria Math"/>
                  </w:rPr>
                </m:ctrlPr>
              </m:sSupPr>
              <m:e>
                <m:acc>
                  <m:accPr>
                    <m:chr m:val="⃗"/>
                    <m:ctrlPr>
                      <w:rPr>
                        <w:rFonts w:ascii="Cambria Math" w:hAnsi="Cambria Math"/>
                      </w:rPr>
                    </m:ctrlPr>
                  </m:accPr>
                  <m:e>
                    <m:r>
                      <w:rPr>
                        <w:rFonts w:ascii="Cambria Math" w:hAnsi="Cambria Math"/>
                      </w:rPr>
                      <m:t>r</m:t>
                    </m:r>
                  </m:e>
                </m:acc>
              </m:e>
              <m:sup>
                <m:r>
                  <w:rPr>
                    <w:rFonts w:ascii="Cambria Math" w:hAnsi="Cambria Math"/>
                  </w:rPr>
                  <m:t>2</m:t>
                </m:r>
              </m:sup>
            </m:sSup>
            <m:r>
              <w:rPr>
                <w:rFonts w:ascii="Cambria Math" w:hAnsi="Cambria Math"/>
              </w:rPr>
              <m:t>T</m:t>
            </m:r>
          </m:num>
          <m:den>
            <m:acc>
              <m:accPr>
                <m:chr m:val="⃗"/>
                <m:ctrlPr>
                  <w:rPr>
                    <w:rFonts w:ascii="Cambria Math" w:hAnsi="Cambria Math"/>
                  </w:rPr>
                </m:ctrlPr>
              </m:accPr>
              <m:e>
                <m:r>
                  <w:rPr>
                    <w:rFonts w:ascii="Cambria Math" w:hAnsi="Cambria Math"/>
                  </w:rPr>
                  <m:t>a</m:t>
                </m:r>
              </m:e>
            </m:acc>
          </m:den>
        </m:f>
      </m:oMath>
      <w:r>
        <w:rPr>
          <w:rFonts w:ascii="URWPalladioL" w:hAnsi="URWPalladioL"/>
        </w:rPr>
        <w:t>. To find the tension</w:t>
      </w:r>
      <w:ins w:id="38" w:author="Unknown Author" w:date="2016-07-27T13:13:00Z">
        <w:r>
          <w:rPr>
            <w:rFonts w:ascii="URWPalladioL" w:hAnsi="URWPalladioL"/>
          </w:rPr>
          <w:t>,</w:t>
        </w:r>
      </w:ins>
      <w:r>
        <w:rPr>
          <w:rFonts w:ascii="URWPalladioL" w:hAnsi="URWPalladioL"/>
        </w:rPr>
        <w:t xml:space="preserve"> we use Newton's </w:t>
      </w:r>
      <w:ins w:id="39" w:author="Unknown Author" w:date="2016-07-27T13:13:00Z">
        <w:r>
          <w:rPr>
            <w:rFonts w:ascii="URWPalladioL" w:hAnsi="URWPalladioL"/>
          </w:rPr>
          <w:t>second</w:t>
        </w:r>
      </w:ins>
      <w:del w:id="40" w:author="Unknown Author" w:date="2016-07-27T13:13:00Z">
        <w:r>
          <w:rPr>
            <w:rFonts w:ascii="URWPalladioL" w:hAnsi="URWPalladioL"/>
          </w:rPr>
          <w:delText>third</w:delText>
        </w:r>
      </w:del>
      <w:r>
        <w:rPr>
          <w:rFonts w:ascii="URWPalladioL" w:hAnsi="URWPalladioL"/>
        </w:rPr>
        <w:t xml:space="preserve"> law. The sum of the forces on the object should be equal to the mass times the accelerat</w:t>
      </w:r>
      <w:r>
        <w:rPr>
          <w:rFonts w:ascii="URWPalladioL" w:hAnsi="URWPalladioL"/>
        </w:rPr>
        <w:t>ion. Here the forces on the falling weight are gravity</w:t>
      </w:r>
      <m:oMath>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g</m:t>
            </m:r>
          </m:e>
        </m:acc>
      </m:oMath>
      <w:r>
        <w:rPr>
          <w:rFonts w:ascii="URWPalladioL" w:hAnsi="URWPalladioL"/>
        </w:rPr>
        <w:t>and the tension</w:t>
      </w:r>
      <m:oMath>
        <m:r>
          <w:rPr>
            <w:rFonts w:ascii="Cambria Math" w:hAnsi="Cambria Math"/>
          </w:rPr>
          <m:t>T</m:t>
        </m:r>
      </m:oMath>
      <w:r>
        <w:rPr>
          <w:rFonts w:ascii="URWPalladioL" w:hAnsi="URWPalladioL"/>
        </w:rPr>
        <w:t>so</w:t>
      </w:r>
      <m:oMath>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a</m:t>
            </m:r>
          </m:e>
        </m:acc>
        <m:r>
          <w:rPr>
            <w:rFonts w:ascii="Cambria Math" w:hAnsi="Cambria Math"/>
          </w:rPr>
          <m:t xml:space="preserve"> = </m:t>
        </m:r>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g</m:t>
            </m:r>
          </m:e>
        </m:acc>
        <m:r>
          <w:rPr>
            <w:rFonts w:ascii="Cambria Math" w:hAnsi="Cambria Math"/>
          </w:rPr>
          <m:t xml:space="preserve"> - </m:t>
        </m:r>
        <m:r>
          <w:rPr>
            <w:rFonts w:ascii="Cambria Math" w:hAnsi="Cambria Math"/>
          </w:rPr>
          <m:t>T</m:t>
        </m:r>
      </m:oMath>
      <w:r>
        <w:rPr>
          <w:rFonts w:ascii="URWPalladioL" w:hAnsi="URWPalladioL"/>
        </w:rPr>
        <w:t xml:space="preserve">. </w:t>
      </w:r>
      <w:del w:id="41" w:author="Unknown Author" w:date="2016-07-27T13:14:00Z">
        <w:r>
          <w:rPr>
            <w:rFonts w:ascii="URWPalladioL" w:hAnsi="URWPalladioL"/>
          </w:rPr>
          <w:delText>If we assume</w:delText>
        </w:r>
      </w:del>
      <w:ins w:id="42" w:author="Unknown Author" w:date="2016-07-27T13:14:00Z">
        <w:r>
          <w:rPr>
            <w:rFonts w:ascii="URWPalladioL" w:hAnsi="URWPalladioL"/>
          </w:rPr>
          <w:t>Assuming</w:t>
        </w:r>
      </w:ins>
      <w:del w:id="43" w:author="Unknown Author" w:date="2016-07-27T13:14:00Z">
        <w:r>
          <w:rPr>
            <w:rFonts w:ascii="URWPalladioL" w:hAnsi="URWPalladioL"/>
          </w:rPr>
          <w:delText xml:space="preserve"> </w:delText>
        </w:r>
      </w:del>
      <w:ins w:id="44" w:author="Unknown Author" w:date="2016-07-27T13:14:00Z">
        <w:r>
          <w:rPr>
            <w:rFonts w:ascii="URWPalladioL" w:hAnsi="URWPalladioL"/>
          </w:rPr>
          <w:t xml:space="preserve"> </w:t>
        </w:r>
      </w:ins>
      <w:r>
        <w:rPr>
          <w:rFonts w:ascii="URWPalladioL" w:hAnsi="URWPalladioL"/>
        </w:rPr>
        <w:t>a constant acceleration</w:t>
      </w:r>
      <w:ins w:id="45" w:author="Unknown Author" w:date="2016-07-27T13:14:00Z">
        <w:r>
          <w:rPr>
            <w:rFonts w:ascii="URWPalladioL" w:hAnsi="URWPalladioL"/>
          </w:rPr>
          <w:t>,</w:t>
        </w:r>
      </w:ins>
      <w:r>
        <w:rPr>
          <w:rFonts w:ascii="URWPalladioL" w:hAnsi="URWPalladioL"/>
        </w:rPr>
        <w:t xml:space="preserve"> then </w:t>
      </w:r>
      <m:oMath>
        <m:acc>
          <m:accPr>
            <m:chr m:val="⃗"/>
            <m:ctrlPr>
              <w:rPr>
                <w:rFonts w:ascii="Cambria Math" w:hAnsi="Cambria Math"/>
              </w:rPr>
            </m:ctrlPr>
          </m:accPr>
          <m:e>
            <m:r>
              <w:rPr>
                <w:rFonts w:ascii="Cambria Math" w:hAnsi="Cambria Math"/>
              </w:rPr>
              <m:t>a</m:t>
            </m:r>
          </m:e>
        </m:acc>
        <m:r>
          <w:rPr>
            <w:rFonts w:ascii="Cambria Math" w:hAnsi="Cambria Math"/>
          </w:rPr>
          <m:t xml:space="preserve"> = 2</m:t>
        </m:r>
        <m:f>
          <m:fPr>
            <m:ctrlPr>
              <w:rPr>
                <w:rFonts w:ascii="Cambria Math" w:hAnsi="Cambria Math"/>
              </w:rPr>
            </m:ctrlPr>
          </m:fPr>
          <m:num>
            <m:r>
              <w:rPr>
                <w:rFonts w:ascii="Cambria Math" w:hAnsi="Cambria Math"/>
              </w:rPr>
              <m:t>d</m:t>
            </m:r>
          </m:num>
          <m:den>
            <m:sSup>
              <m:sSupPr>
                <m:ctrlPr>
                  <w:rPr>
                    <w:rFonts w:ascii="Cambria Math" w:hAnsi="Cambria Math"/>
                  </w:rPr>
                </m:ctrlPr>
              </m:sSupPr>
              <m:e>
                <m:r>
                  <w:rPr>
                    <w:rFonts w:ascii="Cambria Math" w:hAnsi="Cambria Math"/>
                  </w:rPr>
                  <m:t>t</m:t>
                </m:r>
              </m:e>
              <m:sup>
                <m:r>
                  <w:rPr>
                    <w:rFonts w:ascii="Cambria Math" w:hAnsi="Cambria Math"/>
                  </w:rPr>
                  <m:t>2</m:t>
                </m:r>
              </m:sup>
            </m:sSup>
          </m:den>
        </m:f>
      </m:oMath>
      <w:r>
        <w:rPr>
          <w:rFonts w:ascii="URWPalladioL" w:hAnsi="URWPalladioL"/>
        </w:rPr>
        <w:t xml:space="preserve">where </w:t>
      </w:r>
      <m:oMath>
        <m:r>
          <w:rPr>
            <w:rFonts w:ascii="Cambria Math" w:hAnsi="Cambria Math"/>
          </w:rPr>
          <m:t>d</m:t>
        </m:r>
      </m:oMath>
      <w:r>
        <w:rPr>
          <w:rFonts w:ascii="URWPalladioL" w:hAnsi="URWPalladioL"/>
        </w:rPr>
        <w:t xml:space="preserve">is the distance the weight travels and </w:t>
      </w:r>
      <m:oMath>
        <m:r>
          <w:rPr>
            <w:rFonts w:ascii="Cambria Math" w:hAnsi="Cambria Math"/>
          </w:rPr>
          <m:t>t</m:t>
        </m:r>
      </m:oMath>
      <w:r>
        <w:rPr>
          <w:rFonts w:ascii="URWPalladioL" w:hAnsi="URWPalladioL"/>
        </w:rPr>
        <w:t>is the time it takes to fall that distan</w:t>
      </w:r>
      <w:r>
        <w:rPr>
          <w:rFonts w:ascii="URWPalladioL" w:hAnsi="URWPalladioL"/>
        </w:rPr>
        <w:t xml:space="preserve">ce. This comes from the kinematic equations of motion. </w:t>
      </w:r>
    </w:p>
    <w:p w:rsidR="00EB6F8E" w:rsidRDefault="00E06B2A">
      <w:pPr>
        <w:pStyle w:val="TextBody"/>
        <w:rPr>
          <w:rFonts w:ascii="URWPalladioL" w:hAnsi="URWPalladioL"/>
        </w:rPr>
      </w:pPr>
      <w:r>
        <w:rPr>
          <w:rFonts w:ascii="URWPalladioL" w:hAnsi="URWPalladioL"/>
        </w:rPr>
        <w:t>Putting everything together</w:t>
      </w:r>
      <w:ins w:id="46" w:author="Unknown Author" w:date="2016-07-27T13:14:00Z">
        <w:r>
          <w:rPr>
            <w:rFonts w:ascii="URWPalladioL" w:hAnsi="URWPalladioL"/>
          </w:rPr>
          <w:t xml:space="preserve"> results in</w:t>
        </w:r>
      </w:ins>
      <w:del w:id="47" w:author="Unknown Author" w:date="2016-07-27T13:14:00Z">
        <w:r>
          <w:rPr>
            <w:rFonts w:ascii="URWPalladioL" w:hAnsi="URWPalladioL"/>
          </w:rPr>
          <w:delText xml:space="preserve"> we get</w:delText>
        </w:r>
      </w:del>
      <w:r>
        <w:rPr>
          <w:rFonts w:ascii="URWPalladioL" w:hAnsi="URWPalladioL"/>
        </w:rPr>
        <w:t xml:space="preserve"> an equation for the moment of inertia in terms of quantities that </w:t>
      </w:r>
      <w:ins w:id="48" w:author="Unknown Author" w:date="2016-07-27T13:15:00Z">
        <w:r>
          <w:rPr>
            <w:rFonts w:ascii="URWPalladioL" w:hAnsi="URWPalladioL"/>
          </w:rPr>
          <w:t>are measurable</w:t>
        </w:r>
      </w:ins>
      <w:del w:id="49" w:author="Unknown Author" w:date="2016-07-27T13:15:00Z">
        <w:r>
          <w:rPr>
            <w:rFonts w:ascii="URWPalladioL" w:hAnsi="URWPalladioL"/>
          </w:rPr>
          <w:delText>we can measure</w:delText>
        </w:r>
      </w:del>
      <w:r>
        <w:rPr>
          <w:rFonts w:ascii="URWPalladioL" w:hAnsi="URWPalladioL"/>
        </w:rPr>
        <w:t xml:space="preserve"> during the experiment. </w:t>
      </w:r>
    </w:p>
    <w:p w:rsidR="00EB6F8E" w:rsidRDefault="00E06B2A">
      <w:pPr>
        <w:pStyle w:val="TextBody"/>
        <w:jc w:val="center"/>
        <w:rPr>
          <w:rFonts w:ascii="URWPalladioL" w:hAnsi="URWPalladioL"/>
        </w:rPr>
      </w:pPr>
      <m:oMath>
        <m:r>
          <w:rPr>
            <w:rFonts w:ascii="Cambria Math" w:hAnsi="Cambria Math"/>
          </w:rPr>
          <m:t>I</m:t>
        </m:r>
        <m:r>
          <w:rPr>
            <w:rFonts w:ascii="Cambria Math" w:hAnsi="Cambria Math"/>
          </w:rPr>
          <m:t xml:space="preserve"> = </m:t>
        </m:r>
        <m:sSup>
          <m:sSupPr>
            <m:ctrlPr>
              <w:rPr>
                <w:rFonts w:ascii="Cambria Math" w:hAnsi="Cambria Math"/>
              </w:rPr>
            </m:ctrlPr>
          </m:sSupPr>
          <m:e>
            <m:acc>
              <m:accPr>
                <m:chr m:val="⃗"/>
                <m:ctrlPr>
                  <w:rPr>
                    <w:rFonts w:ascii="Cambria Math" w:hAnsi="Cambria Math"/>
                  </w:rPr>
                </m:ctrlPr>
              </m:accPr>
              <m:e>
                <m:r>
                  <w:rPr>
                    <w:rFonts w:ascii="Cambria Math" w:hAnsi="Cambria Math"/>
                  </w:rPr>
                  <m:t>r</m:t>
                </m:r>
              </m:e>
            </m:acc>
          </m:e>
          <m:sup>
            <m:r>
              <w:rPr>
                <w:rFonts w:ascii="Cambria Math" w:hAnsi="Cambria Math"/>
              </w:rPr>
              <m:t>2</m:t>
            </m:r>
          </m:sup>
        </m:sSup>
        <m:r>
          <w:rPr>
            <w:rFonts w:ascii="Cambria Math" w:hAnsi="Cambria Math"/>
          </w:rPr>
          <m:t>m</m:t>
        </m:r>
        <m:d>
          <m:dPr>
            <m:ctrlPr>
              <w:rPr>
                <w:rFonts w:ascii="Cambria Math" w:hAnsi="Cambria Math"/>
              </w:rPr>
            </m:ctrlPr>
          </m:dPr>
          <m:e>
            <m:r>
              <w:rPr>
                <w:rFonts w:ascii="Cambria Math" w:hAnsi="Cambria Math"/>
              </w:rPr>
              <m:t xml:space="preserve">1 - </m:t>
            </m:r>
            <m:f>
              <m:fPr>
                <m:ctrlPr>
                  <w:rPr>
                    <w:rFonts w:ascii="Cambria Math" w:hAnsi="Cambria Math"/>
                  </w:rPr>
                </m:ctrlPr>
              </m:fPr>
              <m:num>
                <m:sSup>
                  <m:sSupPr>
                    <m:ctrlPr>
                      <w:rPr>
                        <w:rFonts w:ascii="Cambria Math" w:hAnsi="Cambria Math"/>
                      </w:rPr>
                    </m:ctrlPr>
                  </m:sSupPr>
                  <m:e>
                    <m:r>
                      <w:rPr>
                        <w:rFonts w:ascii="Cambria Math" w:hAnsi="Cambria Math"/>
                      </w:rPr>
                      <m:t>t</m:t>
                    </m:r>
                  </m:e>
                  <m:sup>
                    <m:r>
                      <w:rPr>
                        <w:rFonts w:ascii="Cambria Math" w:hAnsi="Cambria Math"/>
                      </w:rPr>
                      <m:t>2</m:t>
                    </m:r>
                  </m:sup>
                </m:sSup>
                <m:acc>
                  <m:accPr>
                    <m:chr m:val="⃗"/>
                    <m:ctrlPr>
                      <w:rPr>
                        <w:rFonts w:ascii="Cambria Math" w:hAnsi="Cambria Math"/>
                      </w:rPr>
                    </m:ctrlPr>
                  </m:accPr>
                  <m:e>
                    <m:r>
                      <w:rPr>
                        <w:rFonts w:ascii="Cambria Math" w:hAnsi="Cambria Math"/>
                      </w:rPr>
                      <m:t>g</m:t>
                    </m:r>
                  </m:e>
                </m:acc>
              </m:num>
              <m:den>
                <m:r>
                  <w:rPr>
                    <w:rFonts w:ascii="Cambria Math" w:hAnsi="Cambria Math"/>
                  </w:rPr>
                  <m:t>2</m:t>
                </m:r>
              </m:den>
            </m:f>
            <m:r>
              <w:rPr>
                <w:rFonts w:ascii="Cambria Math" w:hAnsi="Cambria Math"/>
              </w:rPr>
              <m:t>d</m:t>
            </m:r>
          </m:e>
        </m:d>
      </m:oMath>
      <w:r>
        <w:rPr>
          <w:rFonts w:ascii="URWPalladioL" w:hAnsi="URWPalladioL"/>
        </w:rPr>
        <w:t>(</w:t>
      </w:r>
      <w:ins w:id="50" w:author="Unknown Author" w:date="2016-07-27T13:15:00Z">
        <w:r>
          <w:rPr>
            <w:rFonts w:ascii="URWPalladioL" w:hAnsi="URWPalladioL"/>
          </w:rPr>
          <w:t xml:space="preserve">Equation </w:t>
        </w:r>
      </w:ins>
      <w:r>
        <w:rPr>
          <w:rFonts w:ascii="URWPalladioL" w:hAnsi="URWPalladioL"/>
        </w:rPr>
        <w:t>7)</w:t>
      </w:r>
    </w:p>
    <w:p w:rsidR="00EB6F8E" w:rsidRDefault="00E06B2A">
      <w:pPr>
        <w:pStyle w:val="TextBody"/>
        <w:rPr>
          <w:rFonts w:ascii="URWPalladioL" w:hAnsi="URWPalladioL"/>
        </w:rPr>
      </w:pPr>
      <w:del w:id="51" w:author="Unknown Author" w:date="2016-07-27T13:15:00Z">
        <w:r>
          <w:rPr>
            <w:rFonts w:ascii="URWPalladioL" w:hAnsi="URWPalladioL"/>
          </w:rPr>
          <w:delText>We also know that if we put</w:delText>
        </w:r>
      </w:del>
      <w:ins w:id="52" w:author="Unknown Author" w:date="2016-07-27T13:15:00Z">
        <w:r>
          <w:rPr>
            <w:rFonts w:ascii="URWPalladioL" w:hAnsi="URWPalladioL"/>
          </w:rPr>
          <w:t>If</w:t>
        </w:r>
      </w:ins>
      <w:r>
        <w:rPr>
          <w:rFonts w:ascii="URWPalladioL" w:hAnsi="URWPalladioL"/>
        </w:rPr>
        <w:t xml:space="preserve"> two masses </w:t>
      </w:r>
      <w:ins w:id="53" w:author="Unknown Author" w:date="2016-07-27T13:15:00Z">
        <w:r>
          <w:rPr>
            <w:rFonts w:ascii="URWPalladioL" w:hAnsi="URWPalladioL"/>
          </w:rPr>
          <w:t>are attached to</w:t>
        </w:r>
      </w:ins>
      <w:del w:id="54" w:author="Unknown Author" w:date="2016-07-27T13:15:00Z">
        <w:r>
          <w:rPr>
            <w:rFonts w:ascii="URWPalladioL" w:hAnsi="URWPalladioL"/>
          </w:rPr>
          <w:delText>on</w:delText>
        </w:r>
      </w:del>
      <w:r>
        <w:rPr>
          <w:rFonts w:ascii="URWPalladioL" w:hAnsi="URWPalladioL"/>
        </w:rPr>
        <w:t xml:space="preserve"> the spinning arm </w:t>
      </w:r>
      <w:ins w:id="55" w:author="Unknown Author" w:date="2016-07-27T13:16:00Z">
        <w:r>
          <w:rPr>
            <w:rFonts w:ascii="URWPalladioL" w:hAnsi="URWPalladioL"/>
          </w:rPr>
          <w:t>at</w:t>
        </w:r>
      </w:ins>
      <w:del w:id="56" w:author="Unknown Author" w:date="2016-07-27T13:16:00Z">
        <w:r>
          <w:rPr>
            <w:rFonts w:ascii="URWPalladioL" w:hAnsi="URWPalladioL"/>
          </w:rPr>
          <w:delText>that if they are</w:delText>
        </w:r>
      </w:del>
      <w:r>
        <w:rPr>
          <w:rFonts w:ascii="URWPalladioL" w:hAnsi="URWPalladioL"/>
        </w:rPr>
        <w:t xml:space="preserve"> an equal distance</w:t>
      </w:r>
      <m:oMath>
        <m:r>
          <w:rPr>
            <w:rFonts w:ascii="Cambria Math" w:hAnsi="Cambria Math"/>
          </w:rPr>
          <m:t>x</m:t>
        </m:r>
      </m:oMath>
      <w:r>
        <w:rPr>
          <w:rFonts w:ascii="URWPalladioL" w:hAnsi="URWPalladioL"/>
        </w:rPr>
        <w:t xml:space="preserve">from the axis of rotation then the moment of inertia will be </w:t>
      </w:r>
    </w:p>
    <w:p w:rsidR="00EB6F8E" w:rsidRDefault="00E06B2A">
      <w:pPr>
        <w:pStyle w:val="TextBody"/>
        <w:jc w:val="center"/>
        <w:rPr>
          <w:rFonts w:ascii="URWPalladioL" w:hAnsi="URWPalladioL"/>
        </w:rPr>
      </w:pPr>
      <m:oMath>
        <m:r>
          <w:rPr>
            <w:rFonts w:ascii="Cambria Math" w:hAnsi="Cambria Math"/>
          </w:rPr>
          <m:t>I</m:t>
        </m:r>
        <m:r>
          <w:rPr>
            <w:rFonts w:ascii="Cambria Math" w:hAnsi="Cambria Math"/>
          </w:rPr>
          <m:t xml:space="preserve"> = 2</m:t>
        </m:r>
        <m:r>
          <w:rPr>
            <w:rFonts w:ascii="Cambria Math" w:hAnsi="Cambria Math"/>
          </w:rPr>
          <m:t>m</m:t>
        </m:r>
        <m:sSup>
          <m:sSupPr>
            <m:ctrlPr>
              <w:rPr>
                <w:rFonts w:ascii="Cambria Math" w:hAnsi="Cambria Math"/>
              </w:rPr>
            </m:ctrlPr>
          </m:sSupPr>
          <m:e>
            <m:r>
              <w:rPr>
                <w:rFonts w:ascii="Cambria Math" w:hAnsi="Cambria Math"/>
              </w:rPr>
              <m:t>x</m:t>
            </m:r>
          </m:e>
          <m:sup>
            <m:r>
              <w:rPr>
                <w:rFonts w:ascii="Cambria Math" w:hAnsi="Cambria Math"/>
              </w:rPr>
              <m:t>2</m:t>
            </m:r>
          </m:sup>
        </m:sSup>
      </m:oMath>
      <w:r>
        <w:rPr>
          <w:rFonts w:ascii="URWPalladioL" w:hAnsi="URWPalladioL"/>
        </w:rPr>
        <w:t>(</w:t>
      </w:r>
      <w:ins w:id="57" w:author="Unknown Author" w:date="2016-07-27T13:16:00Z">
        <w:r>
          <w:rPr>
            <w:rFonts w:ascii="URWPalladioL" w:hAnsi="URWPalladioL"/>
          </w:rPr>
          <w:t xml:space="preserve">Equation </w:t>
        </w:r>
      </w:ins>
      <w:r>
        <w:rPr>
          <w:rFonts w:ascii="URWPalladioL" w:hAnsi="URWPalladioL"/>
        </w:rPr>
        <w:t>8)</w:t>
      </w:r>
    </w:p>
    <w:p w:rsidR="00EB6F8E" w:rsidRDefault="00E06B2A">
      <w:pPr>
        <w:pStyle w:val="TextBody"/>
        <w:rPr>
          <w:rFonts w:ascii="URWPalladioL" w:hAnsi="URWPalladioL"/>
        </w:rPr>
      </w:pPr>
      <w:r>
        <w:rPr>
          <w:rFonts w:ascii="URWPalladioL" w:hAnsi="URWPalladioL"/>
        </w:rPr>
        <w:t>which will be the theoretical value for the experiment.</w:t>
      </w:r>
    </w:p>
    <w:p w:rsidR="00EB6F8E" w:rsidRDefault="00EB6F8E">
      <w:pPr>
        <w:pStyle w:val="TextBody"/>
        <w:rPr>
          <w:rFonts w:ascii="URWPalladioL" w:hAnsi="URWPalladioL"/>
        </w:rPr>
      </w:pPr>
    </w:p>
    <w:p w:rsidR="00EB6F8E" w:rsidRDefault="00EB6F8E">
      <w:pPr>
        <w:pStyle w:val="TextBody"/>
        <w:rPr>
          <w:rFonts w:ascii="URWPalladioL" w:hAnsi="URWPalladioL"/>
        </w:rPr>
      </w:pPr>
    </w:p>
    <w:p w:rsidR="00EB6F8E" w:rsidRDefault="00EB6F8E">
      <w:pPr>
        <w:pStyle w:val="TextBody"/>
        <w:rPr>
          <w:rFonts w:ascii="URWPalladioL" w:hAnsi="URWPalladioL"/>
        </w:rPr>
      </w:pPr>
    </w:p>
    <w:p w:rsidR="00EB6F8E" w:rsidRDefault="00E06B2A">
      <w:pPr>
        <w:pStyle w:val="TextBody"/>
        <w:jc w:val="center"/>
        <w:rPr>
          <w:rFonts w:ascii="URWPalladioL" w:hAnsi="URWPalladioL"/>
        </w:rPr>
      </w:pPr>
      <w:r>
        <w:rPr>
          <w:rFonts w:ascii="URWPalladioL" w:hAnsi="URWPalladioL"/>
          <w:noProof/>
          <w:lang w:eastAsia="en-US" w:bidi="ar-SA"/>
        </w:rPr>
        <w:lastRenderedPageBreak/>
        <w:drawing>
          <wp:anchor distT="0" distB="0" distL="0" distR="0" simplePos="0" relativeHeight="5" behindDoc="0" locked="0" layoutInCell="1" allowOverlap="1">
            <wp:simplePos x="0" y="0"/>
            <wp:positionH relativeFrom="column">
              <wp:align>center</wp:align>
            </wp:positionH>
            <wp:positionV relativeFrom="paragraph">
              <wp:align>top</wp:align>
            </wp:positionV>
            <wp:extent cx="6332220" cy="3823970"/>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6332220" cy="3823970"/>
                    </a:xfrm>
                    <a:prstGeom prst="rect">
                      <a:avLst/>
                    </a:prstGeom>
                    <a:noFill/>
                    <a:ln w="9525">
                      <a:noFill/>
                      <a:miter lim="800000"/>
                      <a:headEnd/>
                      <a:tailEnd/>
                    </a:ln>
                  </pic:spPr>
                </pic:pic>
              </a:graphicData>
            </a:graphic>
          </wp:anchor>
        </w:drawing>
      </w:r>
    </w:p>
    <w:p w:rsidR="00EB6F8E" w:rsidRDefault="00E06B2A">
      <w:pPr>
        <w:pStyle w:val="TextBody"/>
        <w:jc w:val="center"/>
        <w:rPr>
          <w:rFonts w:ascii="URWPalladioL" w:hAnsi="URWPalladioL"/>
        </w:rPr>
      </w:pPr>
      <w:r>
        <w:rPr>
          <w:rFonts w:ascii="URWPalladioL" w:hAnsi="URWPalladioL"/>
        </w:rPr>
        <w:t>Figure 1</w:t>
      </w:r>
    </w:p>
    <w:p w:rsidR="00EB6F8E" w:rsidRDefault="00EB6F8E">
      <w:pPr>
        <w:pStyle w:val="TextBody"/>
        <w:jc w:val="center"/>
        <w:rPr>
          <w:rFonts w:ascii="URWPalladioL" w:hAnsi="URWPalladioL"/>
        </w:rPr>
      </w:pPr>
    </w:p>
    <w:p w:rsidR="00EB6F8E" w:rsidRDefault="00EB6F8E">
      <w:pPr>
        <w:pStyle w:val="TextBody"/>
        <w:jc w:val="center"/>
        <w:rPr>
          <w:rFonts w:ascii="URWPalladioL" w:hAnsi="URWPalladioL"/>
        </w:rPr>
      </w:pPr>
    </w:p>
    <w:p w:rsidR="00EB6F8E" w:rsidRDefault="00EB6F8E">
      <w:pPr>
        <w:pStyle w:val="TextBody"/>
        <w:jc w:val="center"/>
        <w:rPr>
          <w:rFonts w:ascii="URWPalladioL" w:hAnsi="URWPalladioL"/>
        </w:rPr>
      </w:pPr>
    </w:p>
    <w:p w:rsidR="00EB6F8E" w:rsidRDefault="00E06B2A">
      <w:pPr>
        <w:pStyle w:val="TextBody"/>
        <w:rPr>
          <w:rFonts w:ascii="URWPalladioL" w:hAnsi="URWPalladioL"/>
          <w:b/>
        </w:rPr>
      </w:pPr>
      <w:r>
        <w:rPr>
          <w:rFonts w:ascii="URWPalladioL" w:hAnsi="URWPalladioL"/>
          <w:b/>
        </w:rPr>
        <w:t>Procedure:</w:t>
      </w:r>
    </w:p>
    <w:p w:rsidR="00EB6F8E" w:rsidRDefault="00EB6F8E">
      <w:pPr>
        <w:pStyle w:val="TextBody"/>
        <w:rPr>
          <w:rFonts w:ascii="URWPalladioL" w:hAnsi="URWPalladioL"/>
          <w:b/>
        </w:rPr>
      </w:pPr>
    </w:p>
    <w:p w:rsidR="00EB6F8E" w:rsidRDefault="00E06B2A">
      <w:pPr>
        <w:pStyle w:val="TextBody"/>
        <w:rPr>
          <w:rFonts w:ascii="URWPalladioL" w:hAnsi="URWPalladioL"/>
        </w:rPr>
      </w:pPr>
      <w:r>
        <w:rPr>
          <w:rFonts w:ascii="URWPalladioL" w:hAnsi="URWPalladioL"/>
        </w:rPr>
        <w:t>1.</w:t>
      </w:r>
      <w:r>
        <w:rPr>
          <w:rFonts w:ascii="URWPalladioL" w:hAnsi="URWPalladioL"/>
          <w:b/>
        </w:rPr>
        <w:t xml:space="preserve"> </w:t>
      </w:r>
      <w:r>
        <w:rPr>
          <w:rFonts w:ascii="URWPalladioL" w:hAnsi="URWPalladioL"/>
        </w:rPr>
        <w:t>Measure the moment of inertia of the long rod.</w:t>
      </w:r>
    </w:p>
    <w:p w:rsidR="00EB6F8E" w:rsidRDefault="00E06B2A">
      <w:pPr>
        <w:pStyle w:val="TextBody"/>
        <w:numPr>
          <w:ilvl w:val="1"/>
          <w:numId w:val="1"/>
        </w:numPr>
        <w:rPr>
          <w:rFonts w:ascii="URWPalladioL" w:hAnsi="URWPalladioL"/>
        </w:rPr>
      </w:pPr>
      <w:r>
        <w:rPr>
          <w:rFonts w:ascii="URWPalladioL" w:hAnsi="URWPalladioL"/>
        </w:rPr>
        <w:t>Wind the string attached to the weight until the weight is very near the spinning arm.</w:t>
      </w:r>
    </w:p>
    <w:p w:rsidR="00EB6F8E" w:rsidRDefault="00E06B2A">
      <w:pPr>
        <w:pStyle w:val="TextBody"/>
        <w:numPr>
          <w:ilvl w:val="1"/>
          <w:numId w:val="1"/>
        </w:numPr>
        <w:rPr>
          <w:rFonts w:ascii="URWPalladioL" w:hAnsi="URWPalladioL"/>
        </w:rPr>
      </w:pPr>
      <w:r>
        <w:rPr>
          <w:rFonts w:ascii="URWPalladioL" w:hAnsi="URWPalladioL"/>
        </w:rPr>
        <w:t>Drop the weight and measure the time it takes to drop as well as the distance it drops.</w:t>
      </w:r>
    </w:p>
    <w:p w:rsidR="00EB6F8E" w:rsidRDefault="00E06B2A">
      <w:pPr>
        <w:pStyle w:val="TextBody"/>
        <w:numPr>
          <w:ilvl w:val="1"/>
          <w:numId w:val="1"/>
        </w:numPr>
        <w:rPr>
          <w:rFonts w:ascii="URWPalladioL" w:hAnsi="URWPalladioL"/>
        </w:rPr>
      </w:pPr>
      <w:r>
        <w:rPr>
          <w:rFonts w:ascii="URWPalladioL" w:hAnsi="URWPalladioL"/>
        </w:rPr>
        <w:t xml:space="preserve">Do 1.2 three times and calculate the average moment of inertia using </w:t>
      </w:r>
      <w:ins w:id="58" w:author="Unknown Author" w:date="2016-07-27T13:16:00Z">
        <w:r>
          <w:rPr>
            <w:rFonts w:ascii="URWPalladioL" w:hAnsi="URWPalladioL"/>
          </w:rPr>
          <w:t>E</w:t>
        </w:r>
      </w:ins>
      <w:del w:id="59" w:author="Unknown Author" w:date="2016-07-27T13:16:00Z">
        <w:r>
          <w:rPr>
            <w:rFonts w:ascii="URWPalladioL" w:hAnsi="URWPalladioL"/>
          </w:rPr>
          <w:delText>e</w:delText>
        </w:r>
      </w:del>
      <w:r>
        <w:rPr>
          <w:rFonts w:ascii="URWPalladioL" w:hAnsi="URWPalladioL"/>
        </w:rPr>
        <w:t>quation 7.</w:t>
      </w:r>
    </w:p>
    <w:p w:rsidR="00EB6F8E" w:rsidRDefault="00E06B2A">
      <w:pPr>
        <w:pStyle w:val="TextBody"/>
        <w:numPr>
          <w:ilvl w:val="1"/>
          <w:numId w:val="1"/>
        </w:numPr>
        <w:rPr>
          <w:rFonts w:ascii="URWPalladioL" w:hAnsi="URWPalladioL"/>
        </w:rPr>
      </w:pPr>
      <w:r>
        <w:rPr>
          <w:rFonts w:ascii="URWPalladioL" w:hAnsi="URWPalladioL"/>
        </w:rPr>
        <w:t xml:space="preserve">Compute the theoretical moment of inertia of the spinning rod using the following formula </w:t>
      </w:r>
      <m:oMath>
        <m:r>
          <w:rPr>
            <w:rFonts w:ascii="Cambria Math" w:hAnsi="Cambria Math"/>
          </w:rPr>
          <m:t>I</m:t>
        </m:r>
        <m:r>
          <w:rPr>
            <w:rFonts w:ascii="Cambria Math" w:hAnsi="Cambria Math"/>
          </w:rPr>
          <m:t xml:space="preserve"> = </m:t>
        </m:r>
        <m:f>
          <m:fPr>
            <m:ctrlPr>
              <w:rPr>
                <w:rFonts w:ascii="Cambria Math" w:hAnsi="Cambria Math"/>
              </w:rPr>
            </m:ctrlPr>
          </m:fPr>
          <m:num>
            <m:r>
              <w:rPr>
                <w:rFonts w:ascii="Cambria Math" w:hAnsi="Cambria Math"/>
              </w:rPr>
              <m:t>1</m:t>
            </m:r>
          </m:num>
          <m:den>
            <m:r>
              <w:rPr>
                <w:rFonts w:ascii="Cambria Math" w:hAnsi="Cambria Math"/>
              </w:rPr>
              <m:t>12</m:t>
            </m:r>
          </m:den>
        </m:f>
        <m:r>
          <w:rPr>
            <w:rFonts w:ascii="Cambria Math" w:hAnsi="Cambria Math"/>
          </w:rPr>
          <m:t xml:space="preserve"> </m:t>
        </m:r>
        <m:r>
          <w:rPr>
            <w:rFonts w:ascii="Cambria Math" w:hAnsi="Cambria Math"/>
          </w:rPr>
          <m:t>M</m:t>
        </m:r>
        <m:r>
          <w:rPr>
            <w:rFonts w:ascii="Cambria Math" w:hAnsi="Cambria Math"/>
          </w:rPr>
          <m:t xml:space="preserve"> </m:t>
        </m:r>
        <m:sSup>
          <m:sSupPr>
            <m:ctrlPr>
              <w:rPr>
                <w:rFonts w:ascii="Cambria Math" w:hAnsi="Cambria Math"/>
              </w:rPr>
            </m:ctrlPr>
          </m:sSupPr>
          <m:e>
            <m:r>
              <w:rPr>
                <w:rFonts w:ascii="Cambria Math" w:hAnsi="Cambria Math"/>
              </w:rPr>
              <m:t>L</m:t>
            </m:r>
          </m:e>
          <m:sup>
            <m:r>
              <w:rPr>
                <w:rFonts w:ascii="Cambria Math" w:hAnsi="Cambria Math"/>
              </w:rPr>
              <m:t>2</m:t>
            </m:r>
          </m:sup>
        </m:sSup>
      </m:oMath>
      <w:r>
        <w:rPr>
          <w:rFonts w:ascii="URWPalladioL" w:hAnsi="URWPalladioL"/>
        </w:rPr>
        <w:t xml:space="preserve">where </w:t>
      </w:r>
      <m:oMath>
        <m:r>
          <w:rPr>
            <w:rFonts w:ascii="Cambria Math" w:hAnsi="Cambria Math"/>
          </w:rPr>
          <m:t>M</m:t>
        </m:r>
      </m:oMath>
      <w:r>
        <w:rPr>
          <w:rFonts w:ascii="URWPalladioL" w:hAnsi="URWPalladioL"/>
        </w:rPr>
        <w:t xml:space="preserve">is the mass of the rod and </w:t>
      </w:r>
      <m:oMath>
        <m:r>
          <w:rPr>
            <w:rFonts w:ascii="Cambria Math" w:hAnsi="Cambria Math"/>
          </w:rPr>
          <m:t>L</m:t>
        </m:r>
      </m:oMath>
      <w:r>
        <w:rPr>
          <w:rFonts w:ascii="URWPalladioL" w:hAnsi="URWPalladioL"/>
        </w:rPr>
        <w:t>is the length.</w:t>
      </w:r>
    </w:p>
    <w:p w:rsidR="00EB6F8E" w:rsidRDefault="00E06B2A">
      <w:pPr>
        <w:pStyle w:val="TextBody"/>
        <w:numPr>
          <w:ilvl w:val="1"/>
          <w:numId w:val="1"/>
        </w:numPr>
        <w:rPr>
          <w:rFonts w:ascii="URWPalladioL" w:hAnsi="URWPalladioL"/>
        </w:rPr>
      </w:pPr>
      <w:r>
        <w:rPr>
          <w:rFonts w:ascii="URWPalladioL" w:hAnsi="URWPalladioL"/>
        </w:rPr>
        <w:t xml:space="preserve">Compare the </w:t>
      </w:r>
      <w:r>
        <w:rPr>
          <w:rFonts w:ascii="URWPalladioL" w:hAnsi="URWPalladioL"/>
        </w:rPr>
        <w:t>theoretical value with the measured value and record answers.</w:t>
      </w:r>
    </w:p>
    <w:p w:rsidR="00EB6F8E" w:rsidRDefault="00E06B2A">
      <w:pPr>
        <w:pStyle w:val="TextBody"/>
        <w:rPr>
          <w:rFonts w:ascii="URWPalladioL" w:hAnsi="URWPalladioL"/>
        </w:rPr>
      </w:pPr>
      <w:r>
        <w:rPr>
          <w:rFonts w:ascii="URWPalladioL" w:hAnsi="URWPalladioL"/>
        </w:rPr>
        <w:t>2. Two masses attached to the rod</w:t>
      </w:r>
    </w:p>
    <w:p w:rsidR="00EB6F8E" w:rsidRDefault="00E06B2A">
      <w:pPr>
        <w:pStyle w:val="TextBody"/>
        <w:numPr>
          <w:ilvl w:val="1"/>
          <w:numId w:val="2"/>
        </w:numPr>
        <w:rPr>
          <w:rFonts w:ascii="URWPalladioL" w:hAnsi="URWPalladioL"/>
        </w:rPr>
      </w:pPr>
      <w:r>
        <w:rPr>
          <w:rFonts w:ascii="URWPalladioL" w:hAnsi="URWPalladioL"/>
        </w:rPr>
        <w:t xml:space="preserve">Place two 100 </w:t>
      </w:r>
      <w:ins w:id="60" w:author="Unknown Author" w:date="2016-07-27T13:16:00Z">
        <w:r>
          <w:rPr>
            <w:rFonts w:ascii="URWPalladioL" w:hAnsi="URWPalladioL"/>
          </w:rPr>
          <w:t>k</w:t>
        </w:r>
      </w:ins>
      <w:del w:id="61" w:author="Unknown Author" w:date="2016-07-27T13:16:00Z">
        <w:r>
          <w:rPr>
            <w:rFonts w:ascii="URWPalladioL" w:hAnsi="URWPalladioL"/>
          </w:rPr>
          <w:delText>K</w:delText>
        </w:r>
      </w:del>
      <w:r>
        <w:rPr>
          <w:rFonts w:ascii="URWPalladioL" w:hAnsi="URWPalladioL"/>
        </w:rPr>
        <w:t>g masses 20 cm away from the center of the rod.</w:t>
      </w:r>
    </w:p>
    <w:p w:rsidR="00EB6F8E" w:rsidRDefault="00E06B2A">
      <w:pPr>
        <w:pStyle w:val="TextBody"/>
        <w:numPr>
          <w:ilvl w:val="1"/>
          <w:numId w:val="2"/>
        </w:numPr>
        <w:rPr>
          <w:rFonts w:ascii="URWPalladioL" w:hAnsi="URWPalladioL"/>
        </w:rPr>
      </w:pPr>
      <w:r>
        <w:rPr>
          <w:rFonts w:ascii="URWPalladioL" w:hAnsi="URWPalladioL"/>
        </w:rPr>
        <w:t xml:space="preserve"> Repeat 1.2 and 1.3 with the attached masses.</w:t>
      </w:r>
    </w:p>
    <w:p w:rsidR="00EB6F8E" w:rsidRDefault="00E06B2A">
      <w:pPr>
        <w:pStyle w:val="TextBody"/>
        <w:numPr>
          <w:ilvl w:val="1"/>
          <w:numId w:val="2"/>
        </w:numPr>
        <w:rPr>
          <w:rFonts w:ascii="URWPalladioL" w:hAnsi="URWPalladioL"/>
        </w:rPr>
      </w:pPr>
      <w:r>
        <w:rPr>
          <w:rFonts w:ascii="URWPalladioL" w:hAnsi="URWPalladioL"/>
        </w:rPr>
        <w:t>The total moment of inertia should be equal to the</w:t>
      </w:r>
      <w:r>
        <w:rPr>
          <w:rFonts w:ascii="URWPalladioL" w:hAnsi="URWPalladioL"/>
        </w:rPr>
        <w:t xml:space="preserve"> moment of inertia of the attached masses plus the moment of inertia of the rod. Use this fact, the results from part 1 and </w:t>
      </w:r>
      <w:ins w:id="62" w:author="Unknown Author" w:date="2016-07-27T13:16:00Z">
        <w:r>
          <w:rPr>
            <w:rFonts w:ascii="URWPalladioL" w:hAnsi="URWPalladioL"/>
          </w:rPr>
          <w:t>E</w:t>
        </w:r>
      </w:ins>
      <w:del w:id="63" w:author="Unknown Author" w:date="2016-07-27T13:16:00Z">
        <w:r>
          <w:rPr>
            <w:rFonts w:ascii="URWPalladioL" w:hAnsi="URWPalladioL"/>
          </w:rPr>
          <w:delText>e</w:delText>
        </w:r>
      </w:del>
      <w:r>
        <w:rPr>
          <w:rFonts w:ascii="URWPalladioL" w:hAnsi="URWPalladioL"/>
        </w:rPr>
        <w:t xml:space="preserve">quation 8 </w:t>
      </w:r>
      <w:r>
        <w:rPr>
          <w:rFonts w:ascii="URWPalladioL" w:hAnsi="URWPalladioL"/>
        </w:rPr>
        <w:lastRenderedPageBreak/>
        <w:t>to determine the theoretical and experimental moments of inertia for the attached masses.</w:t>
      </w:r>
    </w:p>
    <w:p w:rsidR="00EB6F8E" w:rsidRDefault="00E06B2A">
      <w:pPr>
        <w:pStyle w:val="TextBody"/>
        <w:numPr>
          <w:ilvl w:val="1"/>
          <w:numId w:val="2"/>
        </w:numPr>
        <w:rPr>
          <w:rFonts w:ascii="URWPalladioL" w:hAnsi="URWPalladioL"/>
        </w:rPr>
      </w:pPr>
      <w:r>
        <w:rPr>
          <w:rFonts w:ascii="URWPalladioL" w:hAnsi="URWPalladioL"/>
        </w:rPr>
        <w:t xml:space="preserve">Compare the theoretical value </w:t>
      </w:r>
      <w:r>
        <w:rPr>
          <w:rFonts w:ascii="URWPalladioL" w:hAnsi="URWPalladioL"/>
        </w:rPr>
        <w:t>with the measured value and record answers.</w:t>
      </w:r>
    </w:p>
    <w:p w:rsidR="00EB6F8E" w:rsidRDefault="00E06B2A">
      <w:pPr>
        <w:pStyle w:val="TextBody"/>
        <w:rPr>
          <w:rFonts w:ascii="URWPalladioL" w:hAnsi="URWPalladioL"/>
        </w:rPr>
      </w:pPr>
      <w:r>
        <w:rPr>
          <w:rFonts w:ascii="URWPalladioL" w:hAnsi="URWPalladioL"/>
        </w:rPr>
        <w:t>3. Effect of distance on moment of inertia</w:t>
      </w:r>
    </w:p>
    <w:p w:rsidR="00EB6F8E" w:rsidRDefault="00E06B2A">
      <w:pPr>
        <w:pStyle w:val="TextBody"/>
        <w:numPr>
          <w:ilvl w:val="1"/>
          <w:numId w:val="3"/>
        </w:numPr>
        <w:rPr>
          <w:rFonts w:ascii="URWPalladioL" w:hAnsi="URWPalladioL"/>
        </w:rPr>
      </w:pPr>
      <w:r>
        <w:rPr>
          <w:rFonts w:ascii="URWPalladioL" w:hAnsi="URWPalladioL"/>
        </w:rPr>
        <w:t>Repeat part 2 of the lab except move the attached masses to 10 cm away from the center of rotation. Notice any changes in the falling of the weight or the spinning of th</w:t>
      </w:r>
      <w:r>
        <w:rPr>
          <w:rFonts w:ascii="URWPalladioL" w:hAnsi="URWPalladioL"/>
        </w:rPr>
        <w:t>e rod.</w:t>
      </w:r>
    </w:p>
    <w:p w:rsidR="00EB6F8E" w:rsidRDefault="00E06B2A">
      <w:pPr>
        <w:pStyle w:val="TextBody"/>
        <w:numPr>
          <w:ilvl w:val="1"/>
          <w:numId w:val="3"/>
        </w:numPr>
        <w:rPr>
          <w:rFonts w:ascii="URWPalladioL" w:hAnsi="URWPalladioL"/>
        </w:rPr>
      </w:pPr>
      <w:r>
        <w:rPr>
          <w:rFonts w:ascii="URWPalladioL" w:hAnsi="URWPalladioL"/>
        </w:rPr>
        <w:t>Compare the theoretical value with the measured value and record answers.</w:t>
      </w:r>
    </w:p>
    <w:p w:rsidR="00EB6F8E" w:rsidRDefault="00E06B2A">
      <w:pPr>
        <w:pStyle w:val="TextBody"/>
        <w:rPr>
          <w:rFonts w:ascii="URWPalladioL" w:hAnsi="URWPalladioL"/>
        </w:rPr>
      </w:pPr>
      <w:r>
        <w:rPr>
          <w:rFonts w:ascii="URWPalladioL" w:hAnsi="URWPalladioL"/>
        </w:rPr>
        <w:t>4. Effect of mass on the moment of inertia</w:t>
      </w:r>
    </w:p>
    <w:p w:rsidR="00EB6F8E" w:rsidRDefault="00E06B2A">
      <w:pPr>
        <w:pStyle w:val="TextBody"/>
        <w:numPr>
          <w:ilvl w:val="1"/>
          <w:numId w:val="4"/>
        </w:numPr>
        <w:rPr>
          <w:rFonts w:ascii="URWPalladioL" w:hAnsi="URWPalladioL"/>
        </w:rPr>
      </w:pPr>
      <w:r>
        <w:rPr>
          <w:rFonts w:ascii="URWPalladioL" w:hAnsi="URWPalladioL"/>
        </w:rPr>
        <w:t xml:space="preserve">Repeat part 2 of the lab except change the mass size to 200 </w:t>
      </w:r>
      <w:ins w:id="64" w:author="Unknown Author" w:date="2016-07-27T13:24:00Z">
        <w:r>
          <w:rPr>
            <w:rFonts w:ascii="URWPalladioL" w:hAnsi="URWPalladioL"/>
          </w:rPr>
          <w:t>k</w:t>
        </w:r>
      </w:ins>
      <w:del w:id="65" w:author="Unknown Author" w:date="2016-07-27T13:24:00Z">
        <w:r>
          <w:rPr>
            <w:rFonts w:ascii="URWPalladioL" w:hAnsi="URWPalladioL"/>
          </w:rPr>
          <w:delText>K</w:delText>
        </w:r>
      </w:del>
      <w:r>
        <w:rPr>
          <w:rFonts w:ascii="URWPalladioL" w:hAnsi="URWPalladioL"/>
        </w:rPr>
        <w:t>g.</w:t>
      </w:r>
    </w:p>
    <w:p w:rsidR="00EB6F8E" w:rsidRDefault="00E06B2A">
      <w:pPr>
        <w:pStyle w:val="TextBody"/>
        <w:numPr>
          <w:ilvl w:val="1"/>
          <w:numId w:val="4"/>
        </w:numPr>
        <w:rPr>
          <w:rFonts w:ascii="URWPalladioL" w:hAnsi="URWPalladioL"/>
        </w:rPr>
      </w:pPr>
      <w:r>
        <w:rPr>
          <w:rFonts w:ascii="URWPalladioL" w:hAnsi="URWPalladioL"/>
        </w:rPr>
        <w:t>Compare the theoretical value with the measured value and record an</w:t>
      </w:r>
      <w:r>
        <w:rPr>
          <w:rFonts w:ascii="URWPalladioL" w:hAnsi="URWPalladioL"/>
        </w:rPr>
        <w:t>swers.</w:t>
      </w:r>
    </w:p>
    <w:p w:rsidR="00EB6F8E" w:rsidRDefault="00EB6F8E">
      <w:pPr>
        <w:pStyle w:val="TextBody"/>
        <w:rPr>
          <w:rFonts w:ascii="URWPalladioL" w:hAnsi="URWPalladioL"/>
        </w:rPr>
      </w:pPr>
    </w:p>
    <w:p w:rsidR="00EB6F8E" w:rsidRDefault="00EB6F8E">
      <w:pPr>
        <w:pStyle w:val="TextBody"/>
        <w:rPr>
          <w:rFonts w:ascii="URWPalladioL" w:hAnsi="URWPalladioL"/>
        </w:rPr>
      </w:pPr>
    </w:p>
    <w:p w:rsidR="00EB6F8E" w:rsidRDefault="00EB6F8E">
      <w:pPr>
        <w:pStyle w:val="TextBody"/>
        <w:rPr>
          <w:rFonts w:ascii="URWPalladioL" w:hAnsi="URWPalladioL"/>
        </w:rPr>
      </w:pPr>
    </w:p>
    <w:p w:rsidR="00EB6F8E" w:rsidRDefault="00EB6F8E">
      <w:pPr>
        <w:pStyle w:val="TextBody"/>
        <w:rPr>
          <w:rFonts w:ascii="URWPalladioL" w:hAnsi="URWPalladioL"/>
        </w:rPr>
      </w:pPr>
    </w:p>
    <w:p w:rsidR="00EB6F8E" w:rsidRDefault="00EB6F8E">
      <w:pPr>
        <w:pStyle w:val="TextBody"/>
        <w:rPr>
          <w:rFonts w:ascii="URWPalladioL" w:hAnsi="URWPalladioL"/>
        </w:rPr>
      </w:pPr>
    </w:p>
    <w:p w:rsidR="00EB6F8E" w:rsidRDefault="00E06B2A">
      <w:pPr>
        <w:pStyle w:val="TextBody"/>
        <w:rPr>
          <w:rFonts w:ascii="URWPalladioL" w:hAnsi="URWPalladioL"/>
          <w:b/>
        </w:rPr>
      </w:pPr>
      <w:r>
        <w:rPr>
          <w:rFonts w:ascii="URWPalladioL" w:hAnsi="URWPalladioL"/>
          <w:b/>
        </w:rPr>
        <w:t>Representative Results:</w:t>
      </w:r>
    </w:p>
    <w:p w:rsidR="00EB6F8E" w:rsidRDefault="00EB6F8E">
      <w:pPr>
        <w:pStyle w:val="TextBody"/>
        <w:rPr>
          <w:rFonts w:ascii="URWPalladioL" w:hAnsi="URWPalladioL"/>
        </w:rPr>
      </w:pP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1660"/>
        <w:gridCol w:w="2736"/>
        <w:gridCol w:w="2542"/>
        <w:gridCol w:w="3034"/>
      </w:tblGrid>
      <w:tr w:rsidR="00EB6F8E">
        <w:tc>
          <w:tcPr>
            <w:tcW w:w="1660" w:type="dxa"/>
            <w:tcBorders>
              <w:top w:val="single" w:sz="2" w:space="0" w:color="000000"/>
              <w:left w:val="single" w:sz="2" w:space="0" w:color="000000"/>
              <w:bottom w:val="single" w:sz="2" w:space="0" w:color="000000"/>
              <w:right w:val="nil"/>
            </w:tcBorders>
            <w:shd w:val="clear" w:color="auto" w:fill="auto"/>
            <w:tcMar>
              <w:left w:w="54" w:type="dxa"/>
            </w:tcMar>
          </w:tcPr>
          <w:p w:rsidR="00EB6F8E" w:rsidRDefault="00EB6F8E">
            <w:pPr>
              <w:pStyle w:val="TableContents"/>
              <w:jc w:val="center"/>
              <w:rPr>
                <w:rFonts w:ascii="URWPalladioL" w:hAnsi="URWPalladioL"/>
              </w:rPr>
            </w:pPr>
          </w:p>
        </w:tc>
        <w:tc>
          <w:tcPr>
            <w:tcW w:w="2736" w:type="dxa"/>
            <w:tcBorders>
              <w:top w:val="single" w:sz="2" w:space="0" w:color="000000"/>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r>
              <w:rPr>
                <w:rFonts w:ascii="URWPalladioL" w:hAnsi="URWPalladioL"/>
              </w:rPr>
              <w:t>Theoretical Value</w:t>
            </w:r>
          </w:p>
          <w:p w:rsidR="00EB6F8E" w:rsidRDefault="00E06B2A">
            <w:pPr>
              <w:pStyle w:val="TableContents"/>
              <w:jc w:val="center"/>
              <w:rPr>
                <w:rFonts w:ascii="URWPalladioL" w:hAnsi="URWPalladioL"/>
              </w:rPr>
            </w:pPr>
            <w:r>
              <w:rPr>
                <w:rFonts w:ascii="URWPalladioL" w:hAnsi="URWPalladioL"/>
              </w:rPr>
              <w:t>(Kg m^2)</w:t>
            </w:r>
          </w:p>
        </w:tc>
        <w:tc>
          <w:tcPr>
            <w:tcW w:w="2542" w:type="dxa"/>
            <w:tcBorders>
              <w:top w:val="single" w:sz="2" w:space="0" w:color="000000"/>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r>
              <w:rPr>
                <w:rFonts w:ascii="URWPalladioL" w:hAnsi="URWPalladioL"/>
              </w:rPr>
              <w:t>Experimental Value</w:t>
            </w:r>
          </w:p>
          <w:p w:rsidR="00EB6F8E" w:rsidRDefault="00E06B2A">
            <w:pPr>
              <w:pStyle w:val="TableContents"/>
              <w:jc w:val="center"/>
              <w:rPr>
                <w:rFonts w:ascii="URWPalladioL" w:hAnsi="URWPalladioL"/>
              </w:rPr>
            </w:pPr>
            <w:r>
              <w:rPr>
                <w:rFonts w:ascii="URWPalladioL" w:hAnsi="URWPalladioL"/>
              </w:rPr>
              <w:t>(Kg m^2)</w:t>
            </w:r>
          </w:p>
        </w:tc>
        <w:tc>
          <w:tcPr>
            <w:tcW w:w="3034"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EB6F8E" w:rsidRDefault="00E06B2A">
            <w:pPr>
              <w:pStyle w:val="TableContents"/>
              <w:jc w:val="center"/>
              <w:rPr>
                <w:rFonts w:ascii="URWPalladioL" w:hAnsi="URWPalladioL"/>
              </w:rPr>
            </w:pPr>
            <w:r>
              <w:rPr>
                <w:rFonts w:ascii="URWPalladioL" w:hAnsi="URWPalladioL"/>
              </w:rPr>
              <w:t>Difference</w:t>
            </w:r>
          </w:p>
          <w:p w:rsidR="00EB6F8E" w:rsidRDefault="00E06B2A">
            <w:pPr>
              <w:pStyle w:val="TableContents"/>
              <w:jc w:val="center"/>
              <w:rPr>
                <w:rFonts w:ascii="URWPalladioL" w:hAnsi="URWPalladioL"/>
              </w:rPr>
            </w:pPr>
            <w:r>
              <w:rPr>
                <w:rFonts w:ascii="URWPalladioL" w:hAnsi="URWPalladioL"/>
              </w:rPr>
              <w:t>(%)</w:t>
            </w:r>
          </w:p>
        </w:tc>
      </w:tr>
      <w:tr w:rsidR="00EB6F8E">
        <w:tc>
          <w:tcPr>
            <w:tcW w:w="1660"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r>
              <w:rPr>
                <w:rFonts w:ascii="URWPalladioL" w:hAnsi="URWPalladioL"/>
              </w:rPr>
              <w:t>Part 1</w:t>
            </w:r>
          </w:p>
        </w:tc>
        <w:tc>
          <w:tcPr>
            <w:tcW w:w="2736"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66" w:author="Unknown Author" w:date="2016-07-27T13:19:00Z">
              <w:r>
                <w:rPr>
                  <w:rFonts w:ascii="URWPalladioL" w:hAnsi="URWPalladioL"/>
                </w:rPr>
                <w:t>0.2</w:t>
              </w:r>
            </w:ins>
            <w:ins w:id="67" w:author="Unknown Author" w:date="2016-07-27T13:20:00Z">
              <w:r>
                <w:rPr>
                  <w:rFonts w:ascii="URWPalladioL" w:hAnsi="URWPalladioL"/>
                </w:rPr>
                <w:t>0</w:t>
              </w:r>
            </w:ins>
          </w:p>
        </w:tc>
        <w:tc>
          <w:tcPr>
            <w:tcW w:w="2542"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68" w:author="Unknown Author" w:date="2016-07-27T13:19:00Z">
              <w:r>
                <w:rPr>
                  <w:rFonts w:ascii="URWPalladioL" w:hAnsi="URWPalladioL"/>
                </w:rPr>
                <w:t>0.</w:t>
              </w:r>
            </w:ins>
            <w:ins w:id="69" w:author="Unknown Author" w:date="2016-07-27T13:20:00Z">
              <w:r>
                <w:rPr>
                  <w:rFonts w:ascii="URWPalladioL" w:hAnsi="URWPalladioL"/>
                </w:rPr>
                <w:t>2</w:t>
              </w:r>
            </w:ins>
            <w:ins w:id="70" w:author="Unknown Author" w:date="2016-07-27T13:22:00Z">
              <w:r>
                <w:rPr>
                  <w:rFonts w:ascii="URWPalladioL" w:hAnsi="URWPalladioL"/>
                </w:rPr>
                <w:t>2</w:t>
              </w:r>
            </w:ins>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EB6F8E" w:rsidRDefault="00E06B2A">
            <w:pPr>
              <w:pStyle w:val="TableContents"/>
              <w:jc w:val="center"/>
              <w:rPr>
                <w:rFonts w:ascii="URWPalladioL" w:hAnsi="URWPalladioL"/>
              </w:rPr>
            </w:pPr>
            <w:ins w:id="71" w:author="Unknown Author" w:date="2016-07-27T13:20:00Z">
              <w:r>
                <w:rPr>
                  <w:rFonts w:ascii="URWPalladioL" w:hAnsi="URWPalladioL"/>
                </w:rPr>
                <w:t>1</w:t>
              </w:r>
            </w:ins>
            <w:ins w:id="72" w:author="Unknown Author" w:date="2016-07-27T13:22:00Z">
              <w:r>
                <w:rPr>
                  <w:rFonts w:ascii="URWPalladioL" w:hAnsi="URWPalladioL"/>
                </w:rPr>
                <w:t>0</w:t>
              </w:r>
            </w:ins>
          </w:p>
        </w:tc>
      </w:tr>
      <w:tr w:rsidR="00EB6F8E">
        <w:tc>
          <w:tcPr>
            <w:tcW w:w="1660"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r>
              <w:rPr>
                <w:rFonts w:ascii="URWPalladioL" w:hAnsi="URWPalladioL"/>
              </w:rPr>
              <w:t>Part 2</w:t>
            </w:r>
          </w:p>
        </w:tc>
        <w:tc>
          <w:tcPr>
            <w:tcW w:w="2736"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73" w:author="Unknown Author" w:date="2016-07-27T13:20:00Z">
              <w:r>
                <w:rPr>
                  <w:rFonts w:ascii="URWPalladioL" w:hAnsi="URWPalladioL"/>
                </w:rPr>
                <w:t>0.</w:t>
              </w:r>
            </w:ins>
            <w:ins w:id="74" w:author="Unknown Author" w:date="2016-07-27T13:27:00Z">
              <w:r>
                <w:rPr>
                  <w:rFonts w:ascii="URWPalladioL" w:hAnsi="URWPalladioL"/>
                </w:rPr>
                <w:t>0</w:t>
              </w:r>
            </w:ins>
            <w:ins w:id="75" w:author="Unknown Author" w:date="2016-07-27T13:21:00Z">
              <w:r>
                <w:rPr>
                  <w:rFonts w:ascii="URWPalladioL" w:hAnsi="URWPalladioL"/>
                </w:rPr>
                <w:t>8</w:t>
              </w:r>
            </w:ins>
          </w:p>
        </w:tc>
        <w:tc>
          <w:tcPr>
            <w:tcW w:w="2542"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76" w:author="Unknown Author" w:date="2016-07-27T13:21:00Z">
              <w:r>
                <w:rPr>
                  <w:rFonts w:ascii="URWPalladioL" w:hAnsi="URWPalladioL"/>
                </w:rPr>
                <w:t>0.0</w:t>
              </w:r>
            </w:ins>
            <w:ins w:id="77" w:author="Unknown Author" w:date="2016-07-27T13:28:00Z">
              <w:r>
                <w:rPr>
                  <w:rFonts w:ascii="URWPalladioL" w:hAnsi="URWPalladioL"/>
                </w:rPr>
                <w:t>7</w:t>
              </w:r>
            </w:ins>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EB6F8E" w:rsidRDefault="00E06B2A">
            <w:pPr>
              <w:pStyle w:val="TableContents"/>
              <w:jc w:val="center"/>
              <w:rPr>
                <w:rFonts w:ascii="URWPalladioL" w:hAnsi="URWPalladioL"/>
              </w:rPr>
            </w:pPr>
            <w:ins w:id="78" w:author="Unknown Author" w:date="2016-07-27T13:28:00Z">
              <w:r>
                <w:rPr>
                  <w:rFonts w:ascii="URWPalladioL" w:hAnsi="URWPalladioL"/>
                </w:rPr>
                <w:t>14</w:t>
              </w:r>
            </w:ins>
          </w:p>
        </w:tc>
      </w:tr>
      <w:tr w:rsidR="00EB6F8E">
        <w:tc>
          <w:tcPr>
            <w:tcW w:w="1660"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r>
              <w:rPr>
                <w:rFonts w:ascii="URWPalladioL" w:hAnsi="URWPalladioL"/>
              </w:rPr>
              <w:t>Part 3</w:t>
            </w:r>
          </w:p>
        </w:tc>
        <w:tc>
          <w:tcPr>
            <w:tcW w:w="2736"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79" w:author="Unknown Author" w:date="2016-07-27T13:22:00Z">
              <w:r>
                <w:rPr>
                  <w:rFonts w:ascii="URWPalladioL" w:hAnsi="URWPalladioL"/>
                </w:rPr>
                <w:t>0.04</w:t>
              </w:r>
            </w:ins>
          </w:p>
        </w:tc>
        <w:tc>
          <w:tcPr>
            <w:tcW w:w="2542"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80" w:author="Unknown Author" w:date="2016-07-27T13:22:00Z">
              <w:r>
                <w:rPr>
                  <w:rFonts w:ascii="URWPalladioL" w:hAnsi="URWPalladioL"/>
                </w:rPr>
                <w:t>0.03</w:t>
              </w:r>
            </w:ins>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EB6F8E" w:rsidRDefault="00E06B2A">
            <w:pPr>
              <w:pStyle w:val="TableContents"/>
              <w:jc w:val="center"/>
              <w:rPr>
                <w:rFonts w:ascii="URWPalladioL" w:hAnsi="URWPalladioL"/>
              </w:rPr>
            </w:pPr>
            <w:ins w:id="81" w:author="Unknown Author" w:date="2016-07-27T13:28:00Z">
              <w:r>
                <w:rPr>
                  <w:rFonts w:ascii="URWPalladioL" w:hAnsi="URWPalladioL"/>
                </w:rPr>
                <w:t>33</w:t>
              </w:r>
            </w:ins>
          </w:p>
        </w:tc>
      </w:tr>
      <w:tr w:rsidR="00EB6F8E">
        <w:tc>
          <w:tcPr>
            <w:tcW w:w="1660"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r>
              <w:rPr>
                <w:rFonts w:ascii="URWPalladioL" w:hAnsi="URWPalladioL"/>
              </w:rPr>
              <w:t>Part 4</w:t>
            </w:r>
          </w:p>
        </w:tc>
        <w:tc>
          <w:tcPr>
            <w:tcW w:w="2736"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82" w:author="Unknown Author" w:date="2016-07-27T13:23:00Z">
              <w:r>
                <w:rPr>
                  <w:rFonts w:ascii="URWPalladioL" w:hAnsi="URWPalladioL"/>
                </w:rPr>
                <w:t>0.16</w:t>
              </w:r>
            </w:ins>
          </w:p>
        </w:tc>
        <w:tc>
          <w:tcPr>
            <w:tcW w:w="2542" w:type="dxa"/>
            <w:tcBorders>
              <w:top w:val="nil"/>
              <w:left w:val="single" w:sz="2" w:space="0" w:color="000000"/>
              <w:bottom w:val="single" w:sz="2" w:space="0" w:color="000000"/>
              <w:right w:val="nil"/>
            </w:tcBorders>
            <w:shd w:val="clear" w:color="auto" w:fill="auto"/>
            <w:tcMar>
              <w:left w:w="54" w:type="dxa"/>
            </w:tcMar>
          </w:tcPr>
          <w:p w:rsidR="00EB6F8E" w:rsidRDefault="00E06B2A">
            <w:pPr>
              <w:pStyle w:val="TableContents"/>
              <w:jc w:val="center"/>
              <w:rPr>
                <w:rFonts w:ascii="URWPalladioL" w:hAnsi="URWPalladioL"/>
              </w:rPr>
            </w:pPr>
            <w:ins w:id="83" w:author="Unknown Author" w:date="2016-07-27T13:23:00Z">
              <w:r>
                <w:rPr>
                  <w:rFonts w:ascii="URWPalladioL" w:hAnsi="URWPalladioL"/>
                </w:rPr>
                <w:t>0.13</w:t>
              </w:r>
            </w:ins>
          </w:p>
        </w:tc>
        <w:tc>
          <w:tcPr>
            <w:tcW w:w="3034" w:type="dxa"/>
            <w:tcBorders>
              <w:top w:val="nil"/>
              <w:left w:val="single" w:sz="2" w:space="0" w:color="000000"/>
              <w:bottom w:val="single" w:sz="2" w:space="0" w:color="000000"/>
              <w:right w:val="single" w:sz="2" w:space="0" w:color="000000"/>
            </w:tcBorders>
            <w:shd w:val="clear" w:color="auto" w:fill="auto"/>
            <w:tcMar>
              <w:left w:w="54" w:type="dxa"/>
            </w:tcMar>
          </w:tcPr>
          <w:p w:rsidR="00EB6F8E" w:rsidRDefault="00E06B2A">
            <w:pPr>
              <w:pStyle w:val="TableContents"/>
              <w:jc w:val="center"/>
              <w:rPr>
                <w:rFonts w:ascii="URWPalladioL" w:hAnsi="URWPalladioL"/>
              </w:rPr>
            </w:pPr>
            <w:ins w:id="84" w:author="Unknown Author" w:date="2016-07-27T13:29:00Z">
              <w:r>
                <w:rPr>
                  <w:rFonts w:ascii="URWPalladioL" w:hAnsi="URWPalladioL"/>
                </w:rPr>
                <w:t>23</w:t>
              </w:r>
            </w:ins>
          </w:p>
        </w:tc>
      </w:tr>
    </w:tbl>
    <w:p w:rsidR="00EB6F8E" w:rsidRDefault="00EB6F8E">
      <w:pPr>
        <w:pStyle w:val="TextBody"/>
        <w:rPr>
          <w:rFonts w:ascii="URWPalladioL" w:hAnsi="URWPalladioL"/>
        </w:rPr>
      </w:pPr>
    </w:p>
    <w:p w:rsidR="00EB6F8E" w:rsidRDefault="00E06B2A">
      <w:pPr>
        <w:pStyle w:val="TextBody"/>
        <w:rPr>
          <w:rFonts w:ascii="URWPalladioL" w:hAnsi="URWPalladioL"/>
        </w:rPr>
      </w:pPr>
      <w:ins w:id="85" w:author="Unknown Author" w:date="2016-07-27T13:24:00Z">
        <w:r>
          <w:rPr>
            <w:rFonts w:ascii="URWPalladioL" w:hAnsi="URWPalladioL"/>
          </w:rPr>
          <w:t xml:space="preserve">The results from the experiment confirm the predictions made by </w:t>
        </w:r>
      </w:ins>
      <w:ins w:id="86" w:author="Unknown Author" w:date="2016-07-27T13:29:00Z">
        <w:r>
          <w:rPr>
            <w:rFonts w:ascii="URWPalladioL" w:hAnsi="URWPalladioL"/>
          </w:rPr>
          <w:t xml:space="preserve">Equations 7 and 8. The moment of inertia for a spinning rod as given by the formula in 1.4 was experimentally confirmed. The reduced distance in part 3 resulted in a </w:t>
        </w:r>
      </w:ins>
      <w:ins w:id="87" w:author="Unknown Author" w:date="2016-07-27T13:30:00Z">
        <w:r>
          <w:rPr>
            <w:rFonts w:ascii="URWPalladioL" w:hAnsi="URWPalladioL"/>
          </w:rPr>
          <w:t xml:space="preserve">smaller moment of inertia as predicted. The larger mass in part 4 resulted in a larger moment of inertia as predicted by Equation </w:t>
        </w:r>
      </w:ins>
      <w:ins w:id="88" w:author="Unknown Author" w:date="2016-07-27T13:31:00Z">
        <w:r>
          <w:rPr>
            <w:rFonts w:ascii="URWPalladioL" w:hAnsi="URWPalladioL"/>
          </w:rPr>
          <w:t xml:space="preserve">8. </w:t>
        </w:r>
      </w:ins>
    </w:p>
    <w:p w:rsidR="00EB6F8E" w:rsidRDefault="00EB6F8E">
      <w:pPr>
        <w:pStyle w:val="TextBody"/>
        <w:jc w:val="center"/>
        <w:rPr>
          <w:rFonts w:ascii="URWPalladioL" w:hAnsi="URWPalladioL"/>
        </w:rPr>
      </w:pPr>
    </w:p>
    <w:p w:rsidR="00EB6F8E" w:rsidRDefault="00E06B2A">
      <w:pPr>
        <w:pStyle w:val="TextBody"/>
        <w:rPr>
          <w:rFonts w:ascii="URWPalladioL" w:hAnsi="URWPalladioL"/>
        </w:rPr>
      </w:pPr>
      <w:r>
        <w:rPr>
          <w:rFonts w:ascii="URWPalladioL" w:hAnsi="URWPalladioL"/>
          <w:b/>
        </w:rPr>
        <w:t xml:space="preserve">Summary: </w:t>
      </w:r>
      <w:r>
        <w:rPr>
          <w:rFonts w:ascii="URWPalladioL" w:hAnsi="URWPalladioL"/>
        </w:rPr>
        <w:t xml:space="preserve">In this experiment the moment of inertia for a rod and two masses were experimentally measured as well as </w:t>
      </w:r>
      <w:r>
        <w:rPr>
          <w:rFonts w:ascii="URWPalladioL" w:hAnsi="URWPalladioL"/>
        </w:rPr>
        <w:t>theoretically calculated. The differences between these values were examined. The effect of mass on the moment of inertia was tested as well as the effect of distance from the axis of rotation.</w:t>
      </w:r>
    </w:p>
    <w:p w:rsidR="00EB6F8E" w:rsidRDefault="00EB6F8E">
      <w:pPr>
        <w:pStyle w:val="TextBody"/>
        <w:rPr>
          <w:rFonts w:ascii="URWPalladioL" w:hAnsi="URWPalladioL"/>
        </w:rPr>
      </w:pPr>
    </w:p>
    <w:p w:rsidR="00EB6F8E" w:rsidRDefault="00E06B2A">
      <w:pPr>
        <w:pStyle w:val="TextBody"/>
        <w:rPr>
          <w:rFonts w:ascii="URWPalladioL" w:hAnsi="URWPalladioL"/>
        </w:rPr>
      </w:pPr>
      <w:r>
        <w:rPr>
          <w:rFonts w:ascii="URWPalladioL" w:hAnsi="URWPalladioL"/>
          <w:b/>
        </w:rPr>
        <w:t xml:space="preserve">Applications:  </w:t>
      </w:r>
      <w:r>
        <w:rPr>
          <w:rFonts w:ascii="URWPalladioL" w:hAnsi="URWPalladioL"/>
        </w:rPr>
        <w:t xml:space="preserve">Have you ever wondered why a tightrope walker </w:t>
      </w:r>
      <w:r>
        <w:rPr>
          <w:rFonts w:ascii="URWPalladioL" w:hAnsi="URWPalladioL"/>
        </w:rPr>
        <w:t>carries that very long pole? The reason is that the long pole has a very large moment of inertia due to its length. Therefore it requires a large amount of torque to get it to rotate. This helps the tightrope walker to stay balanced as the pole will remain</w:t>
      </w:r>
      <w:r>
        <w:rPr>
          <w:rFonts w:ascii="URWPalladioL" w:hAnsi="URWPalladioL"/>
        </w:rPr>
        <w:t xml:space="preserve"> steady.</w:t>
      </w:r>
    </w:p>
    <w:p w:rsidR="00EB6F8E" w:rsidRDefault="00EB6F8E">
      <w:pPr>
        <w:pStyle w:val="TextBody"/>
        <w:rPr>
          <w:rFonts w:ascii="URWPalladioL" w:hAnsi="URWPalladioL"/>
        </w:rPr>
      </w:pPr>
    </w:p>
    <w:p w:rsidR="00EB6F8E" w:rsidRDefault="00E06B2A">
      <w:pPr>
        <w:pStyle w:val="TextBody"/>
        <w:rPr>
          <w:rFonts w:ascii="URWPalladioL" w:hAnsi="URWPalladioL"/>
        </w:rPr>
      </w:pPr>
      <w:r>
        <w:rPr>
          <w:rFonts w:ascii="URWPalladioL" w:hAnsi="URWPalladioL"/>
        </w:rPr>
        <w:lastRenderedPageBreak/>
        <w:t>Wheels of cars and bicycles are never just solid disks instead they have spokes which support the wheel from the axle. This allows for a lighter design which aids in speed but the real reason for this design is rotational inertia. A solid disk ha</w:t>
      </w:r>
      <w:r>
        <w:rPr>
          <w:rFonts w:ascii="URWPalladioL" w:hAnsi="URWPalladioL"/>
        </w:rPr>
        <w:t>s a larger moment of inertia than a hoop like shape. The smaller moment of inertia for the hoop makes spinning the wheel require less torque and perhaps more importantly it makes stopping spinning require less torque.</w:t>
      </w:r>
    </w:p>
    <w:p w:rsidR="00EB6F8E" w:rsidRDefault="00EB6F8E">
      <w:pPr>
        <w:pStyle w:val="TextBody"/>
        <w:rPr>
          <w:rFonts w:ascii="URWPalladioL" w:hAnsi="URWPalladioL"/>
        </w:rPr>
      </w:pPr>
    </w:p>
    <w:p w:rsidR="00EB6F8E" w:rsidRDefault="00E06B2A">
      <w:pPr>
        <w:pStyle w:val="TextBody"/>
        <w:rPr>
          <w:rFonts w:ascii="URWPalladioL" w:hAnsi="URWPalladioL"/>
        </w:rPr>
      </w:pPr>
      <w:r>
        <w:rPr>
          <w:rFonts w:ascii="URWPalladioL" w:hAnsi="URWPalladioL"/>
        </w:rPr>
        <w:t xml:space="preserve"> When a baseball player is at bat aga</w:t>
      </w:r>
      <w:r>
        <w:rPr>
          <w:rFonts w:ascii="URWPalladioL" w:hAnsi="URWPalladioL"/>
        </w:rPr>
        <w:t>inst a pitcher throwing fastballs they may want to speed up their swing in order to get a hit. This is done simply by moving their hands closer to the heavy end of the bat which is called “choking up.” This reduces the distance from the center of mass of t</w:t>
      </w:r>
      <w:r>
        <w:rPr>
          <w:rFonts w:ascii="URWPalladioL" w:hAnsi="URWPalladioL"/>
        </w:rPr>
        <w:t>he bat to the axis of rotation and therefore makes it easier for the batter to rotate the bat.</w:t>
      </w:r>
    </w:p>
    <w:sectPr w:rsidR="00EB6F8E">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URWPalladioL">
    <w:altName w:val="Times New Roman"/>
    <w:charset w:val="01"/>
    <w:family w:val="auto"/>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CD8"/>
    <w:multiLevelType w:val="multilevel"/>
    <w:tmpl w:val="1424FE1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EFB469C"/>
    <w:multiLevelType w:val="multilevel"/>
    <w:tmpl w:val="31C6C08A"/>
    <w:lvl w:ilvl="0">
      <w:start w:val="4"/>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2A0E100C"/>
    <w:multiLevelType w:val="multilevel"/>
    <w:tmpl w:val="78AA76FE"/>
    <w:lvl w:ilvl="0">
      <w:start w:val="1"/>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3F3228A3"/>
    <w:multiLevelType w:val="multilevel"/>
    <w:tmpl w:val="5F883B42"/>
    <w:lvl w:ilvl="0">
      <w:start w:val="2"/>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51002220"/>
    <w:multiLevelType w:val="multilevel"/>
    <w:tmpl w:val="D8C6C3B2"/>
    <w:lvl w:ilvl="0">
      <w:start w:val="3"/>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F8E"/>
    <w:rsid w:val="00E06B2A"/>
    <w:rsid w:val="00EB6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E06B2A"/>
    <w:rPr>
      <w:rFonts w:ascii="Tahoma" w:hAnsi="Tahoma" w:cs="Mangal"/>
      <w:sz w:val="16"/>
      <w:szCs w:val="14"/>
    </w:rPr>
  </w:style>
  <w:style w:type="character" w:customStyle="1" w:styleId="BalloonTextChar">
    <w:name w:val="Balloon Text Char"/>
    <w:basedOn w:val="DefaultParagraphFont"/>
    <w:link w:val="BalloonText"/>
    <w:uiPriority w:val="99"/>
    <w:semiHidden/>
    <w:rsid w:val="00E06B2A"/>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E06B2A"/>
    <w:rPr>
      <w:rFonts w:ascii="Tahoma" w:hAnsi="Tahoma" w:cs="Mangal"/>
      <w:sz w:val="16"/>
      <w:szCs w:val="14"/>
    </w:rPr>
  </w:style>
  <w:style w:type="character" w:customStyle="1" w:styleId="BalloonTextChar">
    <w:name w:val="Balloon Text Char"/>
    <w:basedOn w:val="DefaultParagraphFont"/>
    <w:link w:val="BalloonText"/>
    <w:uiPriority w:val="99"/>
    <w:semiHidden/>
    <w:rsid w:val="00E06B2A"/>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Timmons</dc:creator>
  <cp:lastModifiedBy>David Repetto</cp:lastModifiedBy>
  <cp:revision>2</cp:revision>
  <dcterms:created xsi:type="dcterms:W3CDTF">2016-08-01T14:11:00Z</dcterms:created>
  <dcterms:modified xsi:type="dcterms:W3CDTF">2016-08-01T14:11:00Z</dcterms:modified>
  <dc:language>en-US</dc:language>
</cp:coreProperties>
</file>